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bidiVisua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47"/>
      </w:tblGrid>
      <w:tr w:rsidR="005D26A4" w14:paraId="7FDF8D70" w14:textId="77777777" w:rsidTr="00D41F63">
        <w:trPr>
          <w:trHeight w:val="2132"/>
        </w:trPr>
        <w:tc>
          <w:tcPr>
            <w:tcW w:w="4547" w:type="dxa"/>
            <w:vAlign w:val="center"/>
          </w:tcPr>
          <w:p w14:paraId="192BA5B6" w14:textId="77777777" w:rsidR="005D26A4" w:rsidRDefault="005D26A4" w:rsidP="005D26A4">
            <w:pPr>
              <w:tabs>
                <w:tab w:val="left" w:pos="5985"/>
                <w:tab w:val="left" w:pos="7297"/>
              </w:tabs>
              <w:rPr>
                <w:rFonts w:cs="B Nazanin"/>
                <w:b/>
                <w:bCs/>
                <w:noProof/>
                <w:sz w:val="28"/>
                <w:szCs w:val="28"/>
                <w:rtl/>
                <w:lang w:bidi="ar-SA"/>
              </w:rPr>
            </w:pPr>
            <w:r w:rsidRPr="001223C7">
              <w:rPr>
                <w:rFonts w:eastAsia="Times New Roman"/>
                <w:noProof/>
                <w:lang w:bidi="ar-SA"/>
              </w:rPr>
              <w:drawing>
                <wp:anchor distT="0" distB="0" distL="114300" distR="114300" simplePos="0" relativeHeight="251667456" behindDoc="1" locked="0" layoutInCell="1" allowOverlap="1" wp14:anchorId="2A191909" wp14:editId="1FE243EB">
                  <wp:simplePos x="0" y="0"/>
                  <wp:positionH relativeFrom="margin">
                    <wp:posOffset>1343025</wp:posOffset>
                  </wp:positionH>
                  <wp:positionV relativeFrom="paragraph">
                    <wp:posOffset>-262890</wp:posOffset>
                  </wp:positionV>
                  <wp:extent cx="1534160" cy="1661795"/>
                  <wp:effectExtent l="0" t="0" r="8890" b="0"/>
                  <wp:wrapTight wrapText="bothSides">
                    <wp:wrapPolygon edited="0">
                      <wp:start x="7510" y="743"/>
                      <wp:lineTo x="6169" y="5943"/>
                      <wp:lineTo x="4560" y="8666"/>
                      <wp:lineTo x="4560" y="9657"/>
                      <wp:lineTo x="5901" y="13123"/>
                      <wp:lineTo x="1341" y="17085"/>
                      <wp:lineTo x="805" y="18571"/>
                      <wp:lineTo x="805" y="19809"/>
                      <wp:lineTo x="1073" y="20304"/>
                      <wp:lineTo x="8046" y="20304"/>
                      <wp:lineTo x="20384" y="19809"/>
                      <wp:lineTo x="21457" y="19314"/>
                      <wp:lineTo x="19848" y="17085"/>
                      <wp:lineTo x="15825" y="13123"/>
                      <wp:lineTo x="17166" y="9904"/>
                      <wp:lineTo x="17166" y="8419"/>
                      <wp:lineTo x="15288" y="6190"/>
                      <wp:lineTo x="13679" y="5200"/>
                      <wp:lineTo x="15825" y="2724"/>
                      <wp:lineTo x="15020" y="1733"/>
                      <wp:lineTo x="8851" y="743"/>
                      <wp:lineTo x="7510" y="743"/>
                    </wp:wrapPolygon>
                  </wp:wrapTight>
                  <wp:docPr id="15" name="Picture 15" descr="A4logo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4logoc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34160" cy="166179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547" w:type="dxa"/>
            <w:vAlign w:val="center"/>
          </w:tcPr>
          <w:p w14:paraId="3A80F263" w14:textId="77777777" w:rsidR="005D26A4" w:rsidRDefault="005D26A4" w:rsidP="005D26A4">
            <w:pPr>
              <w:tabs>
                <w:tab w:val="left" w:pos="5985"/>
                <w:tab w:val="left" w:pos="7297"/>
              </w:tabs>
              <w:jc w:val="right"/>
              <w:rPr>
                <w:rFonts w:cs="B Nazanin"/>
                <w:b/>
                <w:bCs/>
                <w:noProof/>
                <w:sz w:val="28"/>
                <w:szCs w:val="28"/>
                <w:rtl/>
                <w:lang w:bidi="ar-SA"/>
              </w:rPr>
            </w:pPr>
            <w:r>
              <w:rPr>
                <w:noProof/>
                <w:lang w:bidi="ar-SA"/>
              </w:rPr>
              <w:drawing>
                <wp:inline distT="0" distB="0" distL="0" distR="0" wp14:anchorId="46544A17" wp14:editId="2AAB2548">
                  <wp:extent cx="1492250" cy="1492247"/>
                  <wp:effectExtent l="0" t="0" r="0" b="0"/>
                  <wp:docPr id="4" name="Picture 5" descr="Image result for â«Ø¢Ø±Ù ÙØ¹Ø§ÙÙØª Ø¯Ø±ÙØ§Ù ÙØ²Ø§Ø±Øª Ø¨ÙØ¯Ø§Ø´Øªâ¬â">
                    <a:extLst xmlns:a="http://schemas.openxmlformats.org/drawingml/2006/main">
                      <a:ext uri="{FF2B5EF4-FFF2-40B4-BE49-F238E27FC236}">
                        <a16:creationId xmlns:a16="http://schemas.microsoft.com/office/drawing/2014/main" id="{AA5ECD37-6852-4B17-AFA9-0160B37BE58C}"/>
                      </a:ext>
                    </a:extLst>
                  </wp:docPr>
                  <wp:cNvGraphicFramePr/>
                  <a:graphic xmlns:a="http://schemas.openxmlformats.org/drawingml/2006/main">
                    <a:graphicData uri="http://schemas.openxmlformats.org/drawingml/2006/picture">
                      <pic:pic xmlns:pic="http://schemas.openxmlformats.org/drawingml/2006/picture">
                        <pic:nvPicPr>
                          <pic:cNvPr id="6" name="Picture 5" descr="Image result for â«Ø¢Ø±Ù ÙØ¹Ø§ÙÙØª Ø¯Ø±ÙØ§Ù ÙØ²Ø§Ø±Øª Ø¨ÙØ¯Ø§Ø´Øªâ¬â">
                            <a:extLst>
                              <a:ext uri="{FF2B5EF4-FFF2-40B4-BE49-F238E27FC236}">
                                <a16:creationId xmlns:a16="http://schemas.microsoft.com/office/drawing/2014/main" id="{AA5ECD37-6852-4B17-AFA9-0160B37BE58C}"/>
                              </a:ext>
                            </a:extLst>
                          </pic:cNvPr>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28707" cy="1528703"/>
                          </a:xfrm>
                          <a:prstGeom prst="rect">
                            <a:avLst/>
                          </a:prstGeom>
                          <a:noFill/>
                          <a:ln>
                            <a:noFill/>
                          </a:ln>
                        </pic:spPr>
                      </pic:pic>
                    </a:graphicData>
                  </a:graphic>
                </wp:inline>
              </w:drawing>
            </w:r>
          </w:p>
        </w:tc>
      </w:tr>
    </w:tbl>
    <w:p w14:paraId="3E41FAD9" w14:textId="77777777" w:rsidR="00171DAD" w:rsidRDefault="00171DAD" w:rsidP="005D26A4">
      <w:pPr>
        <w:shd w:val="clear" w:color="auto" w:fill="FFFFFF" w:themeFill="background1"/>
        <w:tabs>
          <w:tab w:val="left" w:pos="5985"/>
          <w:tab w:val="left" w:pos="7297"/>
        </w:tabs>
        <w:jc w:val="center"/>
        <w:rPr>
          <w:rFonts w:cs="B Nazanin"/>
          <w:b/>
          <w:bCs/>
          <w:noProof/>
          <w:sz w:val="28"/>
          <w:szCs w:val="28"/>
          <w:rtl/>
          <w:lang w:bidi="ar-SA"/>
        </w:rPr>
      </w:pPr>
    </w:p>
    <w:p w14:paraId="044125BC" w14:textId="77777777" w:rsidR="00B6043A" w:rsidRDefault="00B6043A" w:rsidP="008B2E2C">
      <w:pPr>
        <w:shd w:val="clear" w:color="auto" w:fill="FFFFFF" w:themeFill="background1"/>
        <w:tabs>
          <w:tab w:val="left" w:pos="5985"/>
          <w:tab w:val="left" w:pos="7297"/>
        </w:tabs>
        <w:jc w:val="right"/>
        <w:rPr>
          <w:rFonts w:cs="B Nazanin"/>
          <w:b/>
          <w:bCs/>
          <w:sz w:val="28"/>
          <w:szCs w:val="28"/>
        </w:rPr>
      </w:pPr>
    </w:p>
    <w:p w14:paraId="52515B09" w14:textId="77777777" w:rsidR="003B66FC" w:rsidRDefault="003B66FC" w:rsidP="00171DAD">
      <w:pPr>
        <w:jc w:val="center"/>
        <w:rPr>
          <w:rFonts w:cs="EntezareZohoor B4"/>
          <w:sz w:val="72"/>
          <w:szCs w:val="72"/>
        </w:rPr>
      </w:pPr>
    </w:p>
    <w:p w14:paraId="161E5BE3" w14:textId="77777777" w:rsidR="00FC0E25" w:rsidRPr="00FC0E25" w:rsidRDefault="00185343" w:rsidP="00E74721">
      <w:pPr>
        <w:jc w:val="center"/>
        <w:rPr>
          <w:rFonts w:cs="B Titr"/>
          <w:noProof/>
          <w:sz w:val="44"/>
          <w:szCs w:val="44"/>
          <w:rtl/>
          <w:lang w:bidi="ar-SA"/>
        </w:rPr>
      </w:pPr>
      <w:r>
        <w:rPr>
          <w:rFonts w:cs="B Titr" w:hint="cs"/>
          <w:noProof/>
          <w:sz w:val="44"/>
          <w:szCs w:val="44"/>
          <w:rtl/>
          <w:lang w:bidi="ar-SA"/>
        </w:rPr>
        <w:t xml:space="preserve">دستورالعمل اجرایی </w:t>
      </w:r>
    </w:p>
    <w:p w14:paraId="25B7D15C" w14:textId="77777777" w:rsidR="00171DAD" w:rsidRPr="00CE6F28" w:rsidRDefault="00B54A28" w:rsidP="00171DAD">
      <w:pPr>
        <w:jc w:val="center"/>
        <w:rPr>
          <w:rFonts w:cs="B Titr"/>
          <w:noProof/>
          <w:sz w:val="44"/>
          <w:szCs w:val="44"/>
          <w:rtl/>
          <w:lang w:bidi="ar-SA"/>
        </w:rPr>
      </w:pPr>
      <w:r>
        <w:rPr>
          <w:rFonts w:cs="B Titr"/>
          <w:noProof/>
          <w:sz w:val="44"/>
          <w:szCs w:val="44"/>
          <w:rtl/>
          <w:lang w:bidi="ar-SA"/>
        </w:rPr>
        <w:t>اسکن پرونده پزشکی</w:t>
      </w:r>
      <w:r w:rsidR="00171DAD" w:rsidRPr="00CE6F28">
        <w:rPr>
          <w:rFonts w:cs="B Titr"/>
          <w:noProof/>
          <w:sz w:val="44"/>
          <w:szCs w:val="44"/>
          <w:lang w:bidi="ar-SA"/>
        </w:rPr>
        <mc:AlternateContent>
          <mc:Choice Requires="wps">
            <w:drawing>
              <wp:anchor distT="0" distB="0" distL="114300" distR="114300" simplePos="0" relativeHeight="251663360" behindDoc="0" locked="0" layoutInCell="1" allowOverlap="1" wp14:anchorId="02C1F53B" wp14:editId="65E98324">
                <wp:simplePos x="0" y="0"/>
                <wp:positionH relativeFrom="page">
                  <wp:align>left</wp:align>
                </wp:positionH>
                <wp:positionV relativeFrom="paragraph">
                  <wp:posOffset>943582</wp:posOffset>
                </wp:positionV>
                <wp:extent cx="5653295" cy="540689"/>
                <wp:effectExtent l="0" t="0" r="5080" b="0"/>
                <wp:wrapNone/>
                <wp:docPr id="48" name="Rectangle 48"/>
                <wp:cNvGraphicFramePr/>
                <a:graphic xmlns:a="http://schemas.openxmlformats.org/drawingml/2006/main">
                  <a:graphicData uri="http://schemas.microsoft.com/office/word/2010/wordprocessingShape">
                    <wps:wsp>
                      <wps:cNvSpPr/>
                      <wps:spPr>
                        <a:xfrm>
                          <a:off x="0" y="0"/>
                          <a:ext cx="5653295" cy="540689"/>
                        </a:xfrm>
                        <a:prstGeom prst="rect">
                          <a:avLst/>
                        </a:prstGeom>
                        <a:gradFill flip="none" rotWithShape="1">
                          <a:gsLst>
                            <a:gs pos="0">
                              <a:srgbClr val="7030A0">
                                <a:shade val="30000"/>
                                <a:satMod val="115000"/>
                              </a:srgbClr>
                            </a:gs>
                            <a:gs pos="57000">
                              <a:srgbClr val="7030A0">
                                <a:shade val="67500"/>
                                <a:satMod val="115000"/>
                              </a:srgbClr>
                            </a:gs>
                            <a:gs pos="100000">
                              <a:srgbClr val="7030A0">
                                <a:shade val="100000"/>
                                <a:satMod val="115000"/>
                              </a:srgbClr>
                            </a:gs>
                          </a:gsLst>
                          <a:lin ang="108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C9C4E5" id="Rectangle 48" o:spid="_x0000_s1026" style="position:absolute;left:0;text-align:left;margin-left:0;margin-top:74.3pt;width:445.15pt;height:42.55pt;z-index:251663360;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" fillcolor="#3f1260" stroked="f" strokeweight="1pt">
                <v:fill color2="#7128a8" rotate="t" angle="270" colors="0 #3f1260;37356f #5e1f8d;1 #7128a8" focus="100%" type="gradient"/>
                <w10:wrap anchorx="page"/>
              </v:rect>
            </w:pict>
          </mc:Fallback>
        </mc:AlternateContent>
      </w:r>
    </w:p>
    <w:p w14:paraId="17E76B40" w14:textId="77777777" w:rsidR="00171DAD" w:rsidRDefault="00171DAD" w:rsidP="00171DAD">
      <w:pPr>
        <w:jc w:val="center"/>
        <w:rPr>
          <w:rFonts w:cs="Mj_Farah Outline"/>
          <w:sz w:val="56"/>
          <w:szCs w:val="56"/>
        </w:rPr>
      </w:pPr>
    </w:p>
    <w:p w14:paraId="240A2BE7" w14:textId="77777777" w:rsidR="00171DAD" w:rsidRDefault="00171DAD" w:rsidP="00171DAD">
      <w:pPr>
        <w:jc w:val="center"/>
        <w:rPr>
          <w:rFonts w:cs="Mj_Farah Outline"/>
          <w:sz w:val="56"/>
          <w:szCs w:val="56"/>
        </w:rPr>
      </w:pPr>
    </w:p>
    <w:p w14:paraId="3542F27E" w14:textId="77777777" w:rsidR="00171DAD" w:rsidRDefault="00171DAD" w:rsidP="00171DAD">
      <w:pPr>
        <w:ind w:left="-284"/>
        <w:jc w:val="center"/>
        <w:rPr>
          <w:rFonts w:cs="Mj_Farah Outline"/>
          <w:sz w:val="56"/>
          <w:szCs w:val="56"/>
          <w:rtl/>
        </w:rPr>
      </w:pPr>
      <w:r w:rsidRPr="00A945C4">
        <w:rPr>
          <w:noProof/>
          <w:lang w:bidi="ar-SA"/>
        </w:rPr>
        <w:drawing>
          <wp:anchor distT="0" distB="0" distL="114300" distR="114300" simplePos="0" relativeHeight="251660288" behindDoc="1" locked="0" layoutInCell="1" allowOverlap="1" wp14:anchorId="4A58EA73" wp14:editId="50271D9C">
            <wp:simplePos x="0" y="0"/>
            <wp:positionH relativeFrom="page">
              <wp:posOffset>6086</wp:posOffset>
            </wp:positionH>
            <wp:positionV relativeFrom="paragraph">
              <wp:posOffset>195580</wp:posOffset>
            </wp:positionV>
            <wp:extent cx="7555152" cy="1669774"/>
            <wp:effectExtent l="0" t="0" r="8255" b="6985"/>
            <wp:wrapNone/>
            <wp:docPr id="45" name="Picture 12">
              <a:extLst xmlns:a="http://schemas.openxmlformats.org/drawingml/2006/main">
                <a:ext uri="{FF2B5EF4-FFF2-40B4-BE49-F238E27FC236}">
                  <a16:creationId xmlns:a16="http://schemas.microsoft.com/office/drawing/2014/main" id="{6EDE2B1C-0B40-41E6-9B24-83595E20A03E}"/>
                </a:ext>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2">
                      <a:extLst>
                        <a:ext uri="{FF2B5EF4-FFF2-40B4-BE49-F238E27FC236}">
                          <a16:creationId xmlns:a16="http://schemas.microsoft.com/office/drawing/2014/main" id="{6EDE2B1C-0B40-41E6-9B24-83595E20A03E}"/>
                        </a:ext>
                        <a:ext uri="{C183D7F6-B498-43B3-948B-1728B52AA6E4}">
                          <adec:decorative xmlns:adec="http://schemas.microsoft.com/office/drawing/2017/decorative" val="1"/>
                        </a:ext>
                      </a:extLst>
                    </pic:cNvPr>
                    <pic:cNvPicPr>
                      <a:picLocks noChangeAspect="1"/>
                    </pic:cNvPicPr>
                  </pic:nvPicPr>
                  <pic:blipFill rotWithShape="1">
                    <a:blip r:embed="rId10">
                      <a:extLst>
                        <a:ext uri="{BEBA8EAE-BF5A-486C-A8C5-ECC9F3942E4B}">
                          <a14:imgProps xmlns:a14="http://schemas.microsoft.com/office/drawing/2010/main">
                            <a14:imgLayer r:embed="rId11">
                              <a14:imgEffect>
                                <a14:brightnessContrast contrast="-40000"/>
                              </a14:imgEffect>
                            </a14:imgLayer>
                          </a14:imgProps>
                        </a:ext>
                        <a:ext uri="{28A0092B-C50C-407E-A947-70E740481C1C}">
                          <a14:useLocalDpi xmlns:a14="http://schemas.microsoft.com/office/drawing/2010/main" val="0"/>
                        </a:ext>
                      </a:extLst>
                    </a:blip>
                    <a:srcRect t="-3"/>
                    <a:stretch/>
                  </pic:blipFill>
                  <pic:spPr>
                    <a:xfrm>
                      <a:off x="0" y="0"/>
                      <a:ext cx="7555152" cy="1669774"/>
                    </a:xfrm>
                    <a:prstGeom prst="rect">
                      <a:avLst/>
                    </a:prstGeom>
                  </pic:spPr>
                </pic:pic>
              </a:graphicData>
            </a:graphic>
            <wp14:sizeRelH relativeFrom="margin">
              <wp14:pctWidth>0</wp14:pctWidth>
            </wp14:sizeRelH>
            <wp14:sizeRelV relativeFrom="margin">
              <wp14:pctHeight>0</wp14:pctHeight>
            </wp14:sizeRelV>
          </wp:anchor>
        </w:drawing>
      </w:r>
    </w:p>
    <w:p w14:paraId="645DA0BD" w14:textId="77777777" w:rsidR="00171DAD" w:rsidRDefault="00171DAD" w:rsidP="004E7755">
      <w:pPr>
        <w:spacing w:after="160" w:line="259" w:lineRule="auto"/>
        <w:jc w:val="center"/>
        <w:rPr>
          <w:rFonts w:cs="Mj_Farah Outline"/>
          <w:sz w:val="56"/>
          <w:szCs w:val="56"/>
          <w:rtl/>
        </w:rPr>
      </w:pPr>
      <w:r w:rsidRPr="00343FB1">
        <w:rPr>
          <w:rFonts w:cs="B Yekan" w:hint="cs"/>
          <w:sz w:val="32"/>
          <w:szCs w:val="32"/>
          <w:rtl/>
        </w:rPr>
        <w:t xml:space="preserve">ویرایش </w:t>
      </w:r>
      <w:r w:rsidR="004E7755">
        <w:rPr>
          <w:rFonts w:cs="B Yekan" w:hint="cs"/>
          <w:sz w:val="32"/>
          <w:szCs w:val="32"/>
          <w:rtl/>
        </w:rPr>
        <w:t>3</w:t>
      </w:r>
    </w:p>
    <w:p w14:paraId="76EC721C" w14:textId="77777777" w:rsidR="00171DAD" w:rsidRDefault="004E7755" w:rsidP="009A69B7">
      <w:pPr>
        <w:spacing w:after="160" w:line="259" w:lineRule="auto"/>
        <w:jc w:val="center"/>
        <w:rPr>
          <w:rFonts w:cs="B Compset"/>
          <w:b/>
          <w:bCs/>
          <w:noProof/>
          <w:sz w:val="32"/>
          <w:szCs w:val="32"/>
          <w:rtl/>
          <w:lang w:bidi="ar-SA"/>
        </w:rPr>
      </w:pPr>
      <w:r>
        <w:rPr>
          <w:rFonts w:cs="B Compset" w:hint="cs"/>
          <w:b/>
          <w:bCs/>
          <w:noProof/>
          <w:sz w:val="32"/>
          <w:szCs w:val="32"/>
          <w:rtl/>
          <w:lang w:bidi="ar-SA"/>
        </w:rPr>
        <w:t>خرداد</w:t>
      </w:r>
      <w:r w:rsidR="009A69B7">
        <w:rPr>
          <w:rFonts w:cs="B Compset" w:hint="cs"/>
          <w:b/>
          <w:bCs/>
          <w:noProof/>
          <w:sz w:val="32"/>
          <w:szCs w:val="32"/>
          <w:rtl/>
          <w:lang w:bidi="ar-SA"/>
        </w:rPr>
        <w:t xml:space="preserve"> 1403</w:t>
      </w:r>
    </w:p>
    <w:p w14:paraId="67E29B40" w14:textId="77777777" w:rsidR="00CE6F28" w:rsidRDefault="00670DDE" w:rsidP="00D01D28">
      <w:pPr>
        <w:spacing w:after="160" w:line="259" w:lineRule="auto"/>
        <w:rPr>
          <w:rFonts w:cs="B Compset"/>
          <w:b/>
          <w:bCs/>
          <w:noProof/>
          <w:sz w:val="32"/>
          <w:szCs w:val="32"/>
          <w:rtl/>
          <w:lang w:bidi="ar-SA"/>
        </w:rPr>
      </w:pPr>
      <w:r w:rsidRPr="00343FB1">
        <w:rPr>
          <w:rFonts w:cs="Mj_Farah Outline" w:hint="cs"/>
          <w:noProof/>
          <w:sz w:val="32"/>
          <w:szCs w:val="32"/>
          <w:rtl/>
          <w:lang w:bidi="ar-SA"/>
        </w:rPr>
        <mc:AlternateContent>
          <mc:Choice Requires="wps">
            <w:drawing>
              <wp:anchor distT="0" distB="0" distL="114300" distR="114300" simplePos="0" relativeHeight="251662336" behindDoc="0" locked="0" layoutInCell="1" allowOverlap="1" wp14:anchorId="07A7CFBA" wp14:editId="4BD8D52E">
                <wp:simplePos x="0" y="0"/>
                <wp:positionH relativeFrom="page">
                  <wp:align>right</wp:align>
                </wp:positionH>
                <wp:positionV relativeFrom="paragraph">
                  <wp:posOffset>321945</wp:posOffset>
                </wp:positionV>
                <wp:extent cx="7548880" cy="1085850"/>
                <wp:effectExtent l="0" t="0" r="0" b="0"/>
                <wp:wrapNone/>
                <wp:docPr id="2" name="Rectangle 2"/>
                <wp:cNvGraphicFramePr/>
                <a:graphic xmlns:a="http://schemas.openxmlformats.org/drawingml/2006/main">
                  <a:graphicData uri="http://schemas.microsoft.com/office/word/2010/wordprocessingShape">
                    <wps:wsp>
                      <wps:cNvSpPr/>
                      <wps:spPr>
                        <a:xfrm>
                          <a:off x="0" y="0"/>
                          <a:ext cx="7548880" cy="1085850"/>
                        </a:xfrm>
                        <a:prstGeom prst="rect">
                          <a:avLst/>
                        </a:prstGeom>
                        <a:solidFill>
                          <a:schemeClr val="bg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1F1605E" id="Rectangle 2" o:spid="_x0000_s1026" style="position:absolute;margin-left:543.2pt;margin-top:25.35pt;width:594.4pt;height:85.5pt;z-index:251662336;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" fillcolor="#bfbfbf [2412]" stroked="f" strokeweight="1pt">
                <w10:wrap anchorx="page"/>
              </v:rect>
            </w:pict>
          </mc:Fallback>
        </mc:AlternateContent>
      </w:r>
    </w:p>
    <w:p w14:paraId="7B6AC27C" w14:textId="77777777" w:rsidR="00247752" w:rsidRPr="00340A33" w:rsidRDefault="00247752" w:rsidP="004E7755">
      <w:pPr>
        <w:pStyle w:val="1"/>
        <w:rPr>
          <w:rtl/>
        </w:rPr>
      </w:pPr>
      <w:bookmarkStart w:id="0" w:name="_Toc160282099"/>
      <w:r w:rsidRPr="00340A33">
        <w:rPr>
          <w:rFonts w:hint="cs"/>
          <w:rtl/>
        </w:rPr>
        <w:lastRenderedPageBreak/>
        <w:t>مقدمه</w:t>
      </w:r>
    </w:p>
    <w:p w14:paraId="49B3FFE3" w14:textId="73ACAFE1" w:rsidR="00247752" w:rsidRPr="00340A33" w:rsidRDefault="00247752" w:rsidP="00247752">
      <w:pPr>
        <w:spacing w:after="0"/>
        <w:ind w:firstLine="720"/>
        <w:jc w:val="both"/>
        <w:rPr>
          <w:rFonts w:ascii="Times New Roman" w:eastAsia="Times New Roman" w:hAnsi="Times New Roman" w:cs="B Zar"/>
          <w:sz w:val="28"/>
          <w:szCs w:val="28"/>
          <w:rtl/>
          <w:lang w:bidi="ar-SA"/>
        </w:rPr>
      </w:pPr>
      <w:r w:rsidRPr="00340A33">
        <w:rPr>
          <w:rFonts w:ascii="Times New Roman" w:eastAsia="Times New Roman" w:hAnsi="Times New Roman" w:cs="B Zar" w:hint="cs"/>
          <w:color w:val="000000"/>
          <w:sz w:val="28"/>
          <w:szCs w:val="28"/>
          <w:rtl/>
          <w:lang w:bidi="ar-SA"/>
        </w:rPr>
        <w:t xml:space="preserve">پرونده پزشکی به عنوان ابزار ارتباطی </w:t>
      </w:r>
      <w:del w:id="1" w:author="Parisa Khakshour Saadat" w:date="2024-07-31T14:30:00Z">
        <w:r w:rsidRPr="00340A33" w:rsidDel="005310EF">
          <w:rPr>
            <w:rFonts w:ascii="Times New Roman" w:eastAsia="Times New Roman" w:hAnsi="Times New Roman" w:cs="B Zar" w:hint="cs"/>
            <w:color w:val="000000"/>
            <w:sz w:val="28"/>
            <w:szCs w:val="28"/>
            <w:rtl/>
            <w:lang w:bidi="ar-SA"/>
          </w:rPr>
          <w:delText>ارایه</w:delText>
        </w:r>
      </w:del>
      <w:ins w:id="2" w:author="Parisa Khakshour Saadat" w:date="2024-07-31T14:30:00Z">
        <w:r w:rsidR="005310EF">
          <w:rPr>
            <w:rFonts w:ascii="Times New Roman" w:eastAsia="Times New Roman" w:hAnsi="Times New Roman" w:cs="B Zar" w:hint="cs"/>
            <w:color w:val="000000"/>
            <w:sz w:val="28"/>
            <w:szCs w:val="28"/>
            <w:rtl/>
            <w:lang w:bidi="ar-SA"/>
          </w:rPr>
          <w:t xml:space="preserve">ارائه </w:t>
        </w:r>
      </w:ins>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دهندگان مراقبت به بیمار و منبع اطلاعاتی ارزشمند</w:t>
      </w:r>
      <w:r>
        <w:rPr>
          <w:rFonts w:ascii="Times New Roman" w:eastAsia="Times New Roman" w:hAnsi="Times New Roman" w:cs="B Zar" w:hint="cs"/>
          <w:color w:val="000000"/>
          <w:sz w:val="28"/>
          <w:szCs w:val="28"/>
          <w:rtl/>
          <w:lang w:bidi="ar-SA"/>
        </w:rPr>
        <w:t>ی</w:t>
      </w:r>
      <w:r w:rsidRPr="00340A33">
        <w:rPr>
          <w:rFonts w:ascii="Times New Roman" w:eastAsia="Times New Roman" w:hAnsi="Times New Roman" w:cs="B Zar" w:hint="cs"/>
          <w:color w:val="000000"/>
          <w:sz w:val="28"/>
          <w:szCs w:val="28"/>
          <w:rtl/>
          <w:lang w:bidi="ar-SA"/>
        </w:rPr>
        <w:t xml:space="preserve"> جهت مستندسازی مراقبتهای </w:t>
      </w:r>
      <w:del w:id="3" w:author="Parisa Khakshour Saadat" w:date="2024-07-31T14:30:00Z">
        <w:r w:rsidRPr="00340A33" w:rsidDel="005310EF">
          <w:rPr>
            <w:rFonts w:ascii="Times New Roman" w:eastAsia="Times New Roman" w:hAnsi="Times New Roman" w:cs="B Zar" w:hint="cs"/>
            <w:color w:val="000000"/>
            <w:sz w:val="28"/>
            <w:szCs w:val="28"/>
            <w:rtl/>
            <w:lang w:bidi="ar-SA"/>
          </w:rPr>
          <w:delText>ارایه</w:delText>
        </w:r>
      </w:del>
      <w:ins w:id="4" w:author="Parisa Khakshour Saadat" w:date="2024-07-31T14:30:00Z">
        <w:r w:rsidR="005310EF">
          <w:rPr>
            <w:rFonts w:ascii="Times New Roman" w:eastAsia="Times New Roman" w:hAnsi="Times New Roman" w:cs="B Zar" w:hint="cs"/>
            <w:color w:val="000000"/>
            <w:sz w:val="28"/>
            <w:szCs w:val="28"/>
            <w:rtl/>
            <w:lang w:bidi="ar-SA"/>
          </w:rPr>
          <w:t xml:space="preserve">ارائه </w:t>
        </w:r>
      </w:ins>
      <w:r w:rsidRPr="00340A33">
        <w:rPr>
          <w:rFonts w:ascii="Times New Roman" w:eastAsia="Times New Roman" w:hAnsi="Times New Roman" w:cs="B Zar" w:hint="cs"/>
          <w:color w:val="000000"/>
          <w:sz w:val="28"/>
          <w:szCs w:val="28"/>
          <w:rtl/>
          <w:lang w:bidi="ar-SA"/>
        </w:rPr>
        <w:t xml:space="preserve"> شده به بیمار، پشتیبانی از آموزش و پژوهش، بازپرداخت هزینه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 xml:space="preserve">ها و پشتیانی از بیمار و </w:t>
      </w:r>
      <w:del w:id="5" w:author="Parisa Khakshour Saadat" w:date="2024-07-31T14:30:00Z">
        <w:r w:rsidRPr="00340A33" w:rsidDel="005310EF">
          <w:rPr>
            <w:rFonts w:ascii="Times New Roman" w:eastAsia="Times New Roman" w:hAnsi="Times New Roman" w:cs="B Zar" w:hint="cs"/>
            <w:color w:val="000000"/>
            <w:sz w:val="28"/>
            <w:szCs w:val="28"/>
            <w:rtl/>
            <w:lang w:bidi="ar-SA"/>
          </w:rPr>
          <w:delText>ارایه</w:delText>
        </w:r>
      </w:del>
      <w:ins w:id="6" w:author="Parisa Khakshour Saadat" w:date="2024-07-31T14:30:00Z">
        <w:r w:rsidR="005310EF">
          <w:rPr>
            <w:rFonts w:ascii="Times New Roman" w:eastAsia="Times New Roman" w:hAnsi="Times New Roman" w:cs="B Zar" w:hint="cs"/>
            <w:color w:val="000000"/>
            <w:sz w:val="28"/>
            <w:szCs w:val="28"/>
            <w:rtl/>
            <w:lang w:bidi="ar-SA"/>
          </w:rPr>
          <w:t xml:space="preserve">ارائه </w:t>
        </w:r>
      </w:ins>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 xml:space="preserve">دهندگان خدمت در موارد حقوقی و قضایی </w:t>
      </w:r>
      <w:r>
        <w:rPr>
          <w:rFonts w:ascii="Times New Roman" w:eastAsia="Times New Roman" w:hAnsi="Times New Roman" w:cs="B Zar" w:hint="cs"/>
          <w:color w:val="000000"/>
          <w:sz w:val="28"/>
          <w:szCs w:val="28"/>
          <w:rtl/>
          <w:lang w:bidi="ar-SA"/>
        </w:rPr>
        <w:t>محسوب</w:t>
      </w:r>
      <w:r w:rsidRPr="00340A33">
        <w:rPr>
          <w:rFonts w:ascii="Times New Roman" w:eastAsia="Times New Roman" w:hAnsi="Times New Roman" w:cs="B Zar" w:hint="cs"/>
          <w:color w:val="000000"/>
          <w:sz w:val="28"/>
          <w:szCs w:val="28"/>
          <w:rtl/>
          <w:lang w:bidi="ar-SA"/>
        </w:rPr>
        <w:t xml:space="preserve"> می</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 xml:space="preserve">شود. </w:t>
      </w:r>
      <w:r w:rsidRPr="00340A33">
        <w:rPr>
          <w:rFonts w:ascii="Times New Roman" w:eastAsia="Times New Roman" w:hAnsi="Times New Roman" w:cs="B Zar"/>
          <w:color w:val="000000"/>
          <w:sz w:val="28"/>
          <w:szCs w:val="28"/>
          <w:rtl/>
          <w:lang w:bidi="ar-SA"/>
        </w:rPr>
        <w:t>در حال حاضر</w:t>
      </w:r>
      <w:r w:rsidRPr="00340A33">
        <w:rPr>
          <w:rFonts w:ascii="Times New Roman" w:eastAsia="Times New Roman" w:hAnsi="Times New Roman" w:cs="B Zar" w:hint="cs"/>
          <w:color w:val="000000"/>
          <w:sz w:val="28"/>
          <w:szCs w:val="28"/>
          <w:rtl/>
          <w:lang w:bidi="ar-SA"/>
        </w:rPr>
        <w:t>،</w:t>
      </w:r>
      <w:r w:rsidRPr="00340A33">
        <w:rPr>
          <w:rFonts w:ascii="Times New Roman" w:eastAsia="Times New Roman" w:hAnsi="Times New Roman" w:cs="B Zar"/>
          <w:color w:val="000000"/>
          <w:sz w:val="28"/>
          <w:szCs w:val="28"/>
          <w:rtl/>
          <w:lang w:bidi="ar-SA"/>
        </w:rPr>
        <w:t xml:space="preserve"> پرونده‌های بالینی</w:t>
      </w:r>
      <w:r w:rsidRPr="00340A33">
        <w:rPr>
          <w:rFonts w:ascii="Times New Roman" w:eastAsia="Times New Roman" w:hAnsi="Times New Roman" w:cs="B Zar" w:hint="cs"/>
          <w:color w:val="000000"/>
          <w:sz w:val="28"/>
          <w:szCs w:val="28"/>
          <w:rtl/>
          <w:lang w:bidi="ar-SA"/>
        </w:rPr>
        <w:t xml:space="preserve"> عمدتا</w:t>
      </w:r>
      <w:r w:rsidRPr="00340A33">
        <w:rPr>
          <w:rFonts w:ascii="Times New Roman" w:eastAsia="Times New Roman" w:hAnsi="Times New Roman" w:cs="B Zar"/>
          <w:color w:val="000000"/>
          <w:sz w:val="28"/>
          <w:szCs w:val="28"/>
          <w:rtl/>
          <w:lang w:bidi="ar-SA"/>
        </w:rPr>
        <w:t xml:space="preserve"> به شکل کاغذی </w:t>
      </w:r>
      <w:r w:rsidRPr="00340A33">
        <w:rPr>
          <w:rFonts w:ascii="Times New Roman" w:eastAsia="Times New Roman" w:hAnsi="Times New Roman" w:cs="B Zar" w:hint="cs"/>
          <w:color w:val="000000"/>
          <w:sz w:val="28"/>
          <w:szCs w:val="28"/>
          <w:rtl/>
          <w:lang w:bidi="ar-SA"/>
        </w:rPr>
        <w:t>ایجاد و نگهداری شده</w:t>
      </w:r>
      <w:r w:rsidRPr="00340A33">
        <w:rPr>
          <w:rFonts w:ascii="Times New Roman" w:eastAsia="Times New Roman" w:hAnsi="Times New Roman" w:cs="B Zar"/>
          <w:color w:val="000000"/>
          <w:sz w:val="28"/>
          <w:szCs w:val="28"/>
          <w:rtl/>
          <w:lang w:bidi="ar-SA"/>
        </w:rPr>
        <w:t xml:space="preserve"> و مدیریت </w:t>
      </w:r>
      <w:r w:rsidRPr="00340A33">
        <w:rPr>
          <w:rFonts w:ascii="Times New Roman" w:eastAsia="Times New Roman" w:hAnsi="Times New Roman" w:cs="B Zar" w:hint="cs"/>
          <w:color w:val="000000"/>
          <w:sz w:val="28"/>
          <w:szCs w:val="28"/>
          <w:rtl/>
          <w:lang w:bidi="ar-SA"/>
        </w:rPr>
        <w:t>آنها بسیار پرهزینه می</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باشد. دسترسی سریع به پرونده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های کاغذی عمدتا به سهولت انجام نشده و این پرونده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 xml:space="preserve">ها در اکثر موارد </w:t>
      </w:r>
      <w:r w:rsidRPr="00340A33">
        <w:rPr>
          <w:rFonts w:ascii="Times New Roman" w:eastAsia="Times New Roman" w:hAnsi="Times New Roman" w:cs="B Zar"/>
          <w:color w:val="000000"/>
          <w:sz w:val="28"/>
          <w:szCs w:val="28"/>
          <w:rtl/>
          <w:lang w:bidi="ar-SA"/>
        </w:rPr>
        <w:t>در زمان</w:t>
      </w:r>
      <w:r w:rsidRPr="00340A33">
        <w:rPr>
          <w:rFonts w:ascii="Times New Roman" w:eastAsia="Times New Roman" w:hAnsi="Times New Roman" w:cs="B Zar" w:hint="cs"/>
          <w:color w:val="000000"/>
          <w:sz w:val="28"/>
          <w:szCs w:val="28"/>
          <w:rtl/>
          <w:lang w:bidi="ar-SA"/>
        </w:rPr>
        <w:t xml:space="preserve"> </w:t>
      </w:r>
      <w:r w:rsidRPr="00340A33">
        <w:rPr>
          <w:rFonts w:ascii="Times New Roman" w:eastAsia="Times New Roman" w:hAnsi="Times New Roman" w:cs="B Zar"/>
          <w:color w:val="000000"/>
          <w:sz w:val="28"/>
          <w:szCs w:val="28"/>
          <w:rtl/>
          <w:lang w:bidi="ar-SA"/>
        </w:rPr>
        <w:t>و مکان موردنیاز در دسترس نیستند. پرونده‌ها</w:t>
      </w:r>
      <w:r w:rsidRPr="00340A33">
        <w:rPr>
          <w:rFonts w:ascii="Times New Roman" w:eastAsia="Times New Roman" w:hAnsi="Times New Roman" w:cs="B Zar" w:hint="cs"/>
          <w:color w:val="000000"/>
          <w:sz w:val="28"/>
          <w:szCs w:val="28"/>
          <w:rtl/>
          <w:lang w:bidi="ar-SA"/>
        </w:rPr>
        <w:t>ی کاغذی هم</w:t>
      </w:r>
      <w:del w:id="7" w:author="Parisa Khakshour Saadat" w:date="2024-07-31T14:27:00Z">
        <w:r w:rsidRPr="00340A33" w:rsidDel="005310EF">
          <w:rPr>
            <w:rFonts w:ascii="Times New Roman" w:eastAsia="Times New Roman" w:hAnsi="Times New Roman" w:cs="B Zar" w:hint="cs"/>
            <w:color w:val="000000"/>
            <w:sz w:val="28"/>
            <w:szCs w:val="28"/>
            <w:rtl/>
            <w:lang w:bidi="ar-SA"/>
          </w:rPr>
          <w:delText xml:space="preserve"> </w:delText>
        </w:r>
      </w:del>
      <w:r w:rsidRPr="00340A33">
        <w:rPr>
          <w:rFonts w:ascii="Times New Roman" w:eastAsia="Times New Roman" w:hAnsi="Times New Roman" w:cs="B Zar" w:hint="cs"/>
          <w:color w:val="000000"/>
          <w:sz w:val="28"/>
          <w:szCs w:val="28"/>
          <w:rtl/>
          <w:lang w:bidi="ar-SA"/>
        </w:rPr>
        <w:t>چنین قادر به پشتیبانی موثر از فرایند تصمیم</w:t>
      </w:r>
      <w:ins w:id="8" w:author="محبوبه میرزایی" w:date="2024-05-15T09:32:00Z">
        <w:r>
          <w:rPr>
            <w:rFonts w:ascii="Times New Roman" w:eastAsia="Times New Roman" w:hAnsi="Times New Roman" w:cs="B Zar"/>
            <w:color w:val="000000"/>
            <w:sz w:val="28"/>
            <w:szCs w:val="28"/>
            <w:vertAlign w:val="subscript"/>
            <w:rtl/>
            <w:lang w:bidi="ar-SA"/>
          </w:rPr>
          <w:softHyphen/>
        </w:r>
      </w:ins>
      <w:del w:id="9" w:author="محبوبه میرزایی" w:date="2024-05-15T09:32:00Z">
        <w:r w:rsidRPr="00340A33" w:rsidDel="002D037A">
          <w:rPr>
            <w:rFonts w:ascii="Times New Roman" w:eastAsia="Times New Roman" w:hAnsi="Times New Roman" w:cs="B Zar"/>
            <w:color w:val="000000"/>
            <w:sz w:val="28"/>
            <w:szCs w:val="28"/>
            <w:vertAlign w:val="subscript"/>
            <w:rtl/>
            <w:lang w:bidi="ar-SA"/>
          </w:rPr>
          <w:softHyphen/>
        </w:r>
      </w:del>
      <w:r w:rsidRPr="00340A33">
        <w:rPr>
          <w:rFonts w:ascii="Times New Roman" w:eastAsia="Times New Roman" w:hAnsi="Times New Roman" w:cs="B Zar" w:hint="cs"/>
          <w:color w:val="000000"/>
          <w:sz w:val="28"/>
          <w:szCs w:val="28"/>
          <w:rtl/>
          <w:lang w:bidi="ar-SA"/>
        </w:rPr>
        <w:t>گیری نبوده و روال</w:t>
      </w:r>
      <w:ins w:id="10" w:author="Parisa Khakshour Saadat" w:date="2024-07-31T14:27:00Z">
        <w:r w:rsidR="005310EF">
          <w:rPr>
            <w:rFonts w:ascii="Times New Roman" w:eastAsia="Times New Roman" w:hAnsi="Times New Roman" w:cs="B Zar" w:hint="cs"/>
            <w:color w:val="000000"/>
            <w:sz w:val="28"/>
            <w:szCs w:val="28"/>
            <w:rtl/>
            <w:lang w:bidi="ar-SA"/>
          </w:rPr>
          <w:t>‌</w:t>
        </w:r>
      </w:ins>
      <w:r w:rsidRPr="00340A33">
        <w:rPr>
          <w:rFonts w:ascii="Times New Roman" w:eastAsia="Times New Roman" w:hAnsi="Times New Roman" w:cs="B Zar" w:hint="cs"/>
          <w:color w:val="000000"/>
          <w:sz w:val="28"/>
          <w:szCs w:val="28"/>
          <w:rtl/>
          <w:lang w:bidi="ar-SA"/>
        </w:rPr>
        <w:t>های گردآوری و تحلیل داده</w:t>
      </w:r>
      <w:r w:rsidRPr="00340A33">
        <w:rPr>
          <w:rFonts w:ascii="Times New Roman" w:eastAsia="Times New Roman" w:hAnsi="Times New Roman" w:cs="B Zar"/>
          <w:color w:val="000000"/>
          <w:sz w:val="28"/>
          <w:szCs w:val="28"/>
          <w:vertAlign w:val="subscript"/>
          <w:rtl/>
          <w:lang w:bidi="ar-SA"/>
        </w:rPr>
        <w:softHyphen/>
      </w:r>
      <w:r>
        <w:rPr>
          <w:rFonts w:ascii="Times New Roman" w:eastAsia="Times New Roman" w:hAnsi="Times New Roman" w:cs="B Zar" w:hint="cs"/>
          <w:color w:val="000000"/>
          <w:sz w:val="28"/>
          <w:szCs w:val="28"/>
          <w:rtl/>
          <w:lang w:bidi="ar-SA"/>
        </w:rPr>
        <w:t>های ثبت شده در این</w:t>
      </w:r>
      <w:r>
        <w:rPr>
          <w:rFonts w:ascii="Times New Roman" w:eastAsia="Times New Roman" w:hAnsi="Times New Roman" w:cs="B Zar"/>
          <w:color w:val="000000"/>
          <w:sz w:val="28"/>
          <w:szCs w:val="28"/>
          <w:lang w:bidi="ar-SA"/>
        </w:rPr>
        <w:t xml:space="preserve"> </w:t>
      </w:r>
      <w:r w:rsidRPr="00340A33">
        <w:rPr>
          <w:rFonts w:ascii="Times New Roman" w:eastAsia="Times New Roman" w:hAnsi="Times New Roman" w:cs="B Zar" w:hint="cs"/>
          <w:color w:val="000000"/>
          <w:sz w:val="28"/>
          <w:szCs w:val="28"/>
          <w:rtl/>
          <w:lang w:bidi="ar-SA"/>
        </w:rPr>
        <w:t>پرونده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ها بسیار وقت</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گیر و پیچیده می</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باشد. در این رابطه، پیاده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سازی پرونده الکترونیک  به عنوان راه حلی اثربخش در مواجهه با چالشهای ذکر شده مطرح می</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باشد. تا زمان استقرار کامل پرونده الکترونیک، اسکن پرونده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های کاغذی به عنوان گامی ابتدایی اما اثربخش در بهبود فرایندهای ذخیره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سازی، بازیابی و تبادل پرونده</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های پزشکی مطرح می</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 xml:space="preserve">باشد. </w:t>
      </w:r>
      <w:r w:rsidRPr="00340A33">
        <w:rPr>
          <w:rFonts w:ascii="Times New Roman" w:eastAsia="Times New Roman" w:hAnsi="Times New Roman" w:cs="B Zar" w:hint="cs"/>
          <w:sz w:val="28"/>
          <w:szCs w:val="28"/>
          <w:rtl/>
          <w:lang w:bidi="ar-SA"/>
        </w:rPr>
        <w:t>با اسکن پرونده</w:t>
      </w:r>
      <w:r w:rsidRPr="00340A33">
        <w:rPr>
          <w:rFonts w:ascii="Times New Roman" w:eastAsia="Times New Roman" w:hAnsi="Times New Roman" w:cs="B Zar"/>
          <w:sz w:val="28"/>
          <w:szCs w:val="28"/>
          <w:vertAlign w:val="subscript"/>
          <w:rtl/>
          <w:lang w:bidi="ar-SA"/>
        </w:rPr>
        <w:softHyphen/>
      </w:r>
      <w:r w:rsidRPr="00340A33">
        <w:rPr>
          <w:rFonts w:ascii="Times New Roman" w:eastAsia="Times New Roman" w:hAnsi="Times New Roman" w:cs="B Zar" w:hint="cs"/>
          <w:sz w:val="28"/>
          <w:szCs w:val="28"/>
          <w:rtl/>
          <w:lang w:bidi="ar-SA"/>
        </w:rPr>
        <w:t xml:space="preserve">های کاغذی </w:t>
      </w:r>
      <w:r w:rsidRPr="00340A33">
        <w:rPr>
          <w:rFonts w:ascii="Times New Roman" w:eastAsia="Times New Roman" w:hAnsi="Times New Roman" w:cs="B Zar"/>
          <w:sz w:val="28"/>
          <w:szCs w:val="28"/>
          <w:rtl/>
          <w:lang w:bidi="ar-SA"/>
        </w:rPr>
        <w:t>دسترس</w:t>
      </w:r>
      <w:r w:rsidRPr="00340A33">
        <w:rPr>
          <w:rFonts w:ascii="Times New Roman" w:eastAsia="Times New Roman" w:hAnsi="Times New Roman" w:cs="B Zar" w:hint="cs"/>
          <w:sz w:val="28"/>
          <w:szCs w:val="28"/>
          <w:rtl/>
          <w:lang w:bidi="ar-SA"/>
        </w:rPr>
        <w:t>ی</w:t>
      </w:r>
      <w:r w:rsidRPr="00340A33">
        <w:rPr>
          <w:rFonts w:ascii="Times New Roman" w:eastAsia="Times New Roman" w:hAnsi="Times New Roman" w:cs="B Zar"/>
          <w:sz w:val="28"/>
          <w:szCs w:val="28"/>
          <w:rtl/>
          <w:lang w:bidi="ar-SA"/>
        </w:rPr>
        <w:t xml:space="preserve"> به اطلاعات</w:t>
      </w:r>
      <w:r w:rsidRPr="00340A33">
        <w:rPr>
          <w:rFonts w:ascii="Times New Roman" w:eastAsia="Times New Roman" w:hAnsi="Times New Roman" w:cs="B Zar" w:hint="cs"/>
          <w:sz w:val="28"/>
          <w:szCs w:val="28"/>
          <w:rtl/>
          <w:lang w:bidi="ar-SA"/>
        </w:rPr>
        <w:t xml:space="preserve"> پرونده</w:t>
      </w:r>
      <w:r w:rsidRPr="00340A33">
        <w:rPr>
          <w:rFonts w:ascii="Times New Roman" w:eastAsia="Times New Roman" w:hAnsi="Times New Roman" w:cs="B Zar"/>
          <w:sz w:val="28"/>
          <w:szCs w:val="28"/>
          <w:rtl/>
          <w:lang w:bidi="ar-SA"/>
        </w:rPr>
        <w:t xml:space="preserve"> و جستجو </w:t>
      </w:r>
      <w:r w:rsidRPr="00340A33">
        <w:rPr>
          <w:rFonts w:ascii="Times New Roman" w:eastAsia="Times New Roman" w:hAnsi="Times New Roman" w:cs="B Zar" w:hint="cs"/>
          <w:sz w:val="28"/>
          <w:szCs w:val="28"/>
          <w:rtl/>
          <w:lang w:bidi="ar-SA"/>
        </w:rPr>
        <w:t xml:space="preserve">در </w:t>
      </w:r>
      <w:r w:rsidRPr="00340A33">
        <w:rPr>
          <w:rFonts w:ascii="Times New Roman" w:eastAsia="Times New Roman" w:hAnsi="Times New Roman" w:cs="B Zar"/>
          <w:sz w:val="28"/>
          <w:szCs w:val="28"/>
          <w:rtl/>
          <w:lang w:bidi="ar-SA"/>
        </w:rPr>
        <w:t>آن</w:t>
      </w:r>
      <w:r w:rsidRPr="00340A33">
        <w:rPr>
          <w:rFonts w:ascii="Times New Roman" w:eastAsia="Times New Roman" w:hAnsi="Times New Roman" w:cs="B Zar" w:hint="cs"/>
          <w:sz w:val="28"/>
          <w:szCs w:val="28"/>
          <w:rtl/>
          <w:lang w:bidi="ar-SA"/>
        </w:rPr>
        <w:t xml:space="preserve"> با سرعت و سهولت بیشتری انجام می</w:t>
      </w:r>
      <w:r w:rsidRPr="00340A33">
        <w:rPr>
          <w:rFonts w:ascii="Times New Roman" w:eastAsia="Times New Roman" w:hAnsi="Times New Roman" w:cs="B Zar"/>
          <w:sz w:val="28"/>
          <w:szCs w:val="28"/>
          <w:vertAlign w:val="subscript"/>
          <w:rtl/>
          <w:lang w:bidi="ar-SA"/>
        </w:rPr>
        <w:softHyphen/>
      </w:r>
      <w:r w:rsidRPr="00340A33">
        <w:rPr>
          <w:rFonts w:ascii="Times New Roman" w:eastAsia="Times New Roman" w:hAnsi="Times New Roman" w:cs="B Zar" w:hint="cs"/>
          <w:sz w:val="28"/>
          <w:szCs w:val="28"/>
          <w:rtl/>
          <w:lang w:bidi="ar-SA"/>
        </w:rPr>
        <w:t>شود</w:t>
      </w:r>
      <w:r w:rsidRPr="00340A33">
        <w:rPr>
          <w:rFonts w:ascii="Times New Roman" w:eastAsia="Times New Roman" w:hAnsi="Times New Roman" w:cs="B Zar"/>
          <w:sz w:val="28"/>
          <w:szCs w:val="28"/>
          <w:rtl/>
          <w:lang w:bidi="ar-SA"/>
        </w:rPr>
        <w:t>.</w:t>
      </w:r>
      <w:r w:rsidRPr="00340A33">
        <w:rPr>
          <w:rFonts w:ascii="Times New Roman" w:eastAsia="Times New Roman" w:hAnsi="Times New Roman" w:cs="B Zar" w:hint="cs"/>
          <w:sz w:val="28"/>
          <w:szCs w:val="28"/>
          <w:rtl/>
          <w:lang w:bidi="ar-SA"/>
        </w:rPr>
        <w:t xml:space="preserve"> </w:t>
      </w:r>
      <w:r w:rsidRPr="00340A33">
        <w:rPr>
          <w:rFonts w:ascii="Times New Roman" w:eastAsia="Times New Roman" w:hAnsi="Times New Roman" w:cs="B Zar" w:hint="cs"/>
          <w:color w:val="000000"/>
          <w:sz w:val="28"/>
          <w:szCs w:val="28"/>
          <w:rtl/>
          <w:lang w:bidi="ar-SA"/>
        </w:rPr>
        <w:t xml:space="preserve">همچنین </w:t>
      </w:r>
      <w:r w:rsidRPr="00340A33">
        <w:rPr>
          <w:rFonts w:ascii="Times New Roman" w:eastAsia="Times New Roman" w:hAnsi="Times New Roman" w:cs="B Zar"/>
          <w:color w:val="000000"/>
          <w:sz w:val="28"/>
          <w:szCs w:val="28"/>
          <w:rtl/>
          <w:lang w:bidi="ar-SA"/>
        </w:rPr>
        <w:t xml:space="preserve">اسکن پرونده پزشکی </w:t>
      </w:r>
      <w:r w:rsidRPr="00340A33">
        <w:rPr>
          <w:rFonts w:ascii="Times New Roman" w:eastAsia="Times New Roman" w:hAnsi="Times New Roman" w:cs="B Zar" w:hint="cs"/>
          <w:color w:val="000000"/>
          <w:sz w:val="28"/>
          <w:szCs w:val="28"/>
          <w:rtl/>
          <w:lang w:bidi="ar-SA"/>
        </w:rPr>
        <w:t>که به درستی طراحی و اجرا شده باشد</w:t>
      </w:r>
      <w:r w:rsidRPr="00340A33">
        <w:rPr>
          <w:rFonts w:ascii="Times New Roman" w:eastAsia="Times New Roman" w:hAnsi="Times New Roman" w:cs="B Zar"/>
          <w:color w:val="000000"/>
          <w:sz w:val="28"/>
          <w:szCs w:val="28"/>
          <w:rtl/>
          <w:lang w:bidi="ar-SA"/>
        </w:rPr>
        <w:t xml:space="preserve"> </w:t>
      </w:r>
      <w:r w:rsidRPr="00340A33">
        <w:rPr>
          <w:rFonts w:ascii="Times New Roman" w:eastAsia="Times New Roman" w:hAnsi="Times New Roman" w:cs="B Zar" w:hint="cs"/>
          <w:color w:val="000000"/>
          <w:sz w:val="28"/>
          <w:szCs w:val="28"/>
          <w:rtl/>
          <w:lang w:bidi="ar-SA"/>
        </w:rPr>
        <w:t>منجر به حذف</w:t>
      </w:r>
      <w:r w:rsidRPr="00340A33">
        <w:rPr>
          <w:rFonts w:ascii="Times New Roman" w:eastAsia="Times New Roman" w:hAnsi="Times New Roman" w:cs="B Zar"/>
          <w:color w:val="000000"/>
          <w:sz w:val="28"/>
          <w:szCs w:val="28"/>
          <w:rtl/>
          <w:lang w:bidi="ar-SA"/>
        </w:rPr>
        <w:t xml:space="preserve"> اشتباهات رایج در روش</w:t>
      </w:r>
      <w:r w:rsidRPr="00340A33">
        <w:rPr>
          <w:rFonts w:ascii="Times New Roman" w:eastAsia="Times New Roman" w:hAnsi="Times New Roman" w:cs="B Zar" w:hint="cs"/>
          <w:color w:val="000000"/>
          <w:sz w:val="28"/>
          <w:szCs w:val="28"/>
          <w:rtl/>
          <w:lang w:bidi="ar-SA"/>
        </w:rPr>
        <w:t xml:space="preserve">های </w:t>
      </w:r>
      <w:r w:rsidRPr="00340A33">
        <w:rPr>
          <w:rFonts w:ascii="Times New Roman" w:eastAsia="Times New Roman" w:hAnsi="Times New Roman" w:cs="B Zar"/>
          <w:color w:val="000000"/>
          <w:sz w:val="28"/>
          <w:szCs w:val="28"/>
          <w:rtl/>
          <w:lang w:bidi="ar-SA"/>
        </w:rPr>
        <w:t xml:space="preserve">بایگانی </w:t>
      </w:r>
      <w:r w:rsidRPr="00340A33">
        <w:rPr>
          <w:rFonts w:ascii="Times New Roman" w:eastAsia="Times New Roman" w:hAnsi="Times New Roman" w:cs="B Zar" w:hint="cs"/>
          <w:color w:val="000000"/>
          <w:sz w:val="28"/>
          <w:szCs w:val="28"/>
          <w:rtl/>
          <w:lang w:bidi="ar-SA"/>
        </w:rPr>
        <w:t>سنتی شده</w:t>
      </w:r>
      <w:r w:rsidRPr="00340A33">
        <w:rPr>
          <w:rFonts w:ascii="Times New Roman" w:eastAsia="Times New Roman" w:hAnsi="Times New Roman" w:cs="B Zar"/>
          <w:color w:val="000000"/>
          <w:sz w:val="28"/>
          <w:szCs w:val="28"/>
          <w:rtl/>
          <w:lang w:bidi="ar-SA"/>
        </w:rPr>
        <w:t xml:space="preserve"> </w:t>
      </w:r>
      <w:r w:rsidRPr="00340A33">
        <w:rPr>
          <w:rFonts w:ascii="Times New Roman" w:eastAsia="Times New Roman" w:hAnsi="Times New Roman" w:cs="B Zar" w:hint="cs"/>
          <w:color w:val="000000"/>
          <w:sz w:val="28"/>
          <w:szCs w:val="28"/>
          <w:rtl/>
          <w:lang w:bidi="ar-SA"/>
        </w:rPr>
        <w:t>و امکان دسترسی سریع و امن را به اطلاعات پرونده فراهم می</w:t>
      </w:r>
      <w:r w:rsidRPr="00340A33">
        <w:rPr>
          <w:rFonts w:ascii="Times New Roman" w:eastAsia="Times New Roman" w:hAnsi="Times New Roman" w:cs="B Zar"/>
          <w:color w:val="000000"/>
          <w:sz w:val="28"/>
          <w:szCs w:val="28"/>
          <w:vertAlign w:val="subscript"/>
          <w:rtl/>
          <w:lang w:bidi="ar-SA"/>
        </w:rPr>
        <w:softHyphen/>
      </w:r>
      <w:r w:rsidRPr="00340A33">
        <w:rPr>
          <w:rFonts w:ascii="Times New Roman" w:eastAsia="Times New Roman" w:hAnsi="Times New Roman" w:cs="B Zar" w:hint="cs"/>
          <w:color w:val="000000"/>
          <w:sz w:val="28"/>
          <w:szCs w:val="28"/>
          <w:rtl/>
          <w:lang w:bidi="ar-SA"/>
        </w:rPr>
        <w:t xml:space="preserve">کند. </w:t>
      </w:r>
      <w:r w:rsidRPr="00340A33">
        <w:rPr>
          <w:rFonts w:ascii="Times New Roman" w:eastAsia="Times New Roman" w:hAnsi="Times New Roman" w:cs="B Zar" w:hint="cs"/>
          <w:sz w:val="28"/>
          <w:szCs w:val="28"/>
          <w:rtl/>
          <w:lang w:bidi="ar-SA"/>
        </w:rPr>
        <w:t>با این حال بهره</w:t>
      </w:r>
      <w:r w:rsidRPr="00340A33">
        <w:rPr>
          <w:rFonts w:ascii="Times New Roman" w:eastAsia="Times New Roman" w:hAnsi="Times New Roman" w:cs="B Zar"/>
          <w:sz w:val="28"/>
          <w:szCs w:val="28"/>
          <w:vertAlign w:val="subscript"/>
          <w:rtl/>
          <w:lang w:bidi="ar-SA"/>
        </w:rPr>
        <w:softHyphen/>
      </w:r>
      <w:r w:rsidRPr="00340A33">
        <w:rPr>
          <w:rFonts w:ascii="Times New Roman" w:eastAsia="Times New Roman" w:hAnsi="Times New Roman" w:cs="B Zar" w:hint="cs"/>
          <w:sz w:val="28"/>
          <w:szCs w:val="28"/>
          <w:rtl/>
          <w:lang w:bidi="ar-SA"/>
        </w:rPr>
        <w:t>گیری از پرونده</w:t>
      </w:r>
      <w:r w:rsidRPr="00340A33">
        <w:rPr>
          <w:rFonts w:ascii="Times New Roman" w:eastAsia="Times New Roman" w:hAnsi="Times New Roman" w:cs="B Zar"/>
          <w:sz w:val="28"/>
          <w:szCs w:val="28"/>
          <w:rtl/>
          <w:lang w:bidi="ar-SA"/>
        </w:rPr>
        <w:softHyphen/>
      </w:r>
      <w:r w:rsidRPr="00340A33">
        <w:rPr>
          <w:rFonts w:ascii="Times New Roman" w:eastAsia="Times New Roman" w:hAnsi="Times New Roman" w:cs="B Zar" w:hint="cs"/>
          <w:sz w:val="28"/>
          <w:szCs w:val="28"/>
          <w:rtl/>
          <w:lang w:bidi="ar-SA"/>
        </w:rPr>
        <w:t>های اسکن شده مستلزم تدوین روشهای اجرایی، استانداردهای کیفی و الزامات فنی، اجرایی و امنیتی به منظور تضمین کیفیت فرایند و اطمینان از مطابقت کامل سند اسکن شده با پرونده کاغذی می</w:t>
      </w:r>
      <w:r w:rsidRPr="00340A33">
        <w:rPr>
          <w:rFonts w:ascii="Times New Roman" w:eastAsia="Times New Roman" w:hAnsi="Times New Roman" w:cs="B Zar"/>
          <w:sz w:val="28"/>
          <w:szCs w:val="28"/>
          <w:vertAlign w:val="subscript"/>
          <w:rtl/>
          <w:lang w:bidi="ar-SA"/>
        </w:rPr>
        <w:softHyphen/>
      </w:r>
      <w:r w:rsidRPr="00340A33">
        <w:rPr>
          <w:rFonts w:ascii="Times New Roman" w:eastAsia="Times New Roman" w:hAnsi="Times New Roman" w:cs="B Zar" w:hint="cs"/>
          <w:sz w:val="28"/>
          <w:szCs w:val="28"/>
          <w:rtl/>
          <w:lang w:bidi="ar-SA"/>
        </w:rPr>
        <w:t xml:space="preserve">باشد.  </w:t>
      </w:r>
    </w:p>
    <w:p w14:paraId="196C9696" w14:textId="539FC512" w:rsidR="00247752" w:rsidRPr="00340A33" w:rsidRDefault="00247752" w:rsidP="00247752">
      <w:pPr>
        <w:spacing w:after="0"/>
        <w:ind w:firstLine="720"/>
        <w:jc w:val="both"/>
        <w:rPr>
          <w:rFonts w:ascii="Times New Roman" w:eastAsia="Times New Roman" w:hAnsi="Times New Roman" w:cs="B Zar"/>
          <w:color w:val="000000"/>
          <w:sz w:val="28"/>
          <w:szCs w:val="28"/>
        </w:rPr>
      </w:pPr>
      <w:r w:rsidRPr="00340A33">
        <w:rPr>
          <w:rFonts w:ascii="Times New Roman" w:eastAsia="Times New Roman" w:hAnsi="Times New Roman" w:cs="B Zar" w:hint="cs"/>
          <w:sz w:val="28"/>
          <w:szCs w:val="28"/>
          <w:rtl/>
          <w:lang w:bidi="ar-SA"/>
        </w:rPr>
        <w:t xml:space="preserve">دستورالعمل حاضر به عنوان ویرایش دوم دستورالعمل اسکن و آرشیو الکترونیک و مدیریت اسناد درمانی، ابلاغی طی نامه شماره 13926/400د مورخ 07/07/1400 معاونت درمان وزارت بهداشت درمان و آموزش پزشکی و مشتمل بر </w:t>
      </w:r>
      <w:r w:rsidRPr="00340A33">
        <w:rPr>
          <w:rFonts w:ascii="Times New Roman" w:eastAsia="Times New Roman" w:hAnsi="Times New Roman" w:cs="B Zar"/>
          <w:color w:val="000000"/>
          <w:sz w:val="28"/>
          <w:szCs w:val="28"/>
          <w:rtl/>
          <w:lang w:bidi="ar-SA"/>
        </w:rPr>
        <w:t xml:space="preserve">مراحل </w:t>
      </w:r>
      <w:r w:rsidRPr="00340A33">
        <w:rPr>
          <w:rFonts w:ascii="Times New Roman" w:eastAsia="Times New Roman" w:hAnsi="Times New Roman" w:cs="B Zar" w:hint="cs"/>
          <w:color w:val="000000"/>
          <w:sz w:val="28"/>
          <w:szCs w:val="28"/>
          <w:rtl/>
          <w:lang w:bidi="ar-SA"/>
        </w:rPr>
        <w:t xml:space="preserve">اجرایی </w:t>
      </w:r>
      <w:r w:rsidRPr="00340A33">
        <w:rPr>
          <w:rFonts w:ascii="Times New Roman" w:eastAsia="Times New Roman" w:hAnsi="Times New Roman" w:cs="B Zar"/>
          <w:color w:val="000000"/>
          <w:sz w:val="28"/>
          <w:szCs w:val="28"/>
          <w:rtl/>
          <w:lang w:bidi="ar-SA"/>
        </w:rPr>
        <w:t>فرآیند اسکن، ضروریات هر مرحله از فرآیند، سرویس</w:t>
      </w:r>
      <w:r w:rsidRPr="00340A33">
        <w:rPr>
          <w:rFonts w:ascii="Times New Roman" w:eastAsia="Times New Roman" w:hAnsi="Times New Roman" w:cs="B Zar" w:hint="cs"/>
          <w:color w:val="000000"/>
          <w:sz w:val="28"/>
          <w:szCs w:val="28"/>
          <w:rtl/>
          <w:lang w:bidi="ar-SA"/>
        </w:rPr>
        <w:t>‌</w:t>
      </w:r>
      <w:r w:rsidRPr="00340A33">
        <w:rPr>
          <w:rFonts w:ascii="Times New Roman" w:eastAsia="Times New Roman" w:hAnsi="Times New Roman" w:cs="B Zar"/>
          <w:color w:val="000000"/>
          <w:sz w:val="28"/>
          <w:szCs w:val="28"/>
          <w:rtl/>
          <w:lang w:bidi="ar-SA"/>
        </w:rPr>
        <w:t>ها</w:t>
      </w:r>
      <w:r w:rsidRPr="00340A33">
        <w:rPr>
          <w:rFonts w:ascii="Times New Roman" w:eastAsia="Times New Roman" w:hAnsi="Times New Roman" w:cs="B Zar" w:hint="cs"/>
          <w:color w:val="000000"/>
          <w:sz w:val="28"/>
          <w:szCs w:val="28"/>
          <w:rtl/>
          <w:lang w:bidi="ar-SA"/>
        </w:rPr>
        <w:t>،</w:t>
      </w:r>
      <w:r w:rsidRPr="00340A33">
        <w:rPr>
          <w:rFonts w:ascii="Times New Roman" w:eastAsia="Times New Roman" w:hAnsi="Times New Roman" w:cs="B Zar"/>
          <w:color w:val="000000"/>
          <w:sz w:val="28"/>
          <w:szCs w:val="28"/>
          <w:rtl/>
          <w:lang w:bidi="ar-SA"/>
        </w:rPr>
        <w:t xml:space="preserve"> نرم</w:t>
      </w:r>
      <w:r w:rsidRPr="00340A33">
        <w:rPr>
          <w:rFonts w:ascii="Times New Roman" w:eastAsia="Times New Roman" w:hAnsi="Times New Roman" w:cs="B Zar" w:hint="cs"/>
          <w:color w:val="000000"/>
          <w:sz w:val="28"/>
          <w:szCs w:val="28"/>
          <w:rtl/>
          <w:lang w:bidi="ar-SA"/>
        </w:rPr>
        <w:t>‌</w:t>
      </w:r>
      <w:r w:rsidRPr="00340A33">
        <w:rPr>
          <w:rFonts w:ascii="Times New Roman" w:eastAsia="Times New Roman" w:hAnsi="Times New Roman" w:cs="B Zar"/>
          <w:color w:val="000000"/>
          <w:sz w:val="28"/>
          <w:szCs w:val="28"/>
          <w:rtl/>
          <w:lang w:bidi="ar-SA"/>
        </w:rPr>
        <w:t xml:space="preserve">افزارهای موردنیاز و استانداردهای </w:t>
      </w:r>
      <w:r w:rsidRPr="00340A33">
        <w:rPr>
          <w:rFonts w:ascii="Times New Roman" w:eastAsia="Times New Roman" w:hAnsi="Times New Roman" w:cs="B Zar" w:hint="cs"/>
          <w:color w:val="000000"/>
          <w:sz w:val="28"/>
          <w:szCs w:val="28"/>
          <w:rtl/>
          <w:lang w:bidi="ar-SA"/>
        </w:rPr>
        <w:t>پشتیبان بوده</w:t>
      </w:r>
      <w:r w:rsidRPr="00340A33">
        <w:rPr>
          <w:rFonts w:ascii="Times New Roman" w:eastAsia="Times New Roman" w:hAnsi="Times New Roman" w:cs="B Zar"/>
          <w:color w:val="000000"/>
          <w:sz w:val="28"/>
          <w:szCs w:val="28"/>
          <w:rtl/>
          <w:lang w:bidi="ar-SA"/>
        </w:rPr>
        <w:t xml:space="preserve"> </w:t>
      </w:r>
      <w:r w:rsidRPr="00340A33">
        <w:rPr>
          <w:rFonts w:ascii="Times New Roman" w:eastAsia="Times New Roman" w:hAnsi="Times New Roman" w:cs="B Zar" w:hint="cs"/>
          <w:sz w:val="28"/>
          <w:szCs w:val="28"/>
          <w:rtl/>
          <w:lang w:bidi="ar-SA"/>
        </w:rPr>
        <w:t>و با هدف تبیین روش</w:t>
      </w:r>
      <w:ins w:id="11" w:author="Parisa Khakshour Saadat" w:date="2024-07-31T14:27:00Z">
        <w:r w:rsidR="005310EF">
          <w:rPr>
            <w:rFonts w:ascii="Times New Roman" w:eastAsia="Times New Roman" w:hAnsi="Times New Roman" w:cs="B Zar" w:hint="cs"/>
            <w:sz w:val="28"/>
            <w:szCs w:val="28"/>
            <w:rtl/>
            <w:lang w:bidi="ar-SA"/>
          </w:rPr>
          <w:t>‌</w:t>
        </w:r>
      </w:ins>
      <w:r w:rsidRPr="00340A33">
        <w:rPr>
          <w:rFonts w:ascii="Times New Roman" w:eastAsia="Times New Roman" w:hAnsi="Times New Roman" w:cs="B Zar" w:hint="cs"/>
          <w:sz w:val="28"/>
          <w:szCs w:val="28"/>
          <w:rtl/>
          <w:lang w:bidi="ar-SA"/>
        </w:rPr>
        <w:t xml:space="preserve">های اجرایی و الزامات مورد نیاز طراحی و تدوین شده است. </w:t>
      </w:r>
    </w:p>
    <w:p w14:paraId="75D9BA47" w14:textId="77777777" w:rsidR="00247752" w:rsidRPr="001D2FA9" w:rsidRDefault="00247752" w:rsidP="004E7755">
      <w:pPr>
        <w:pStyle w:val="1"/>
        <w:rPr>
          <w:rtl/>
        </w:rPr>
      </w:pPr>
      <w:r w:rsidRPr="001D2FA9">
        <w:rPr>
          <w:rFonts w:hint="cs"/>
          <w:rtl/>
        </w:rPr>
        <w:t>تعاریف</w:t>
      </w:r>
    </w:p>
    <w:p w14:paraId="3CCC2211" w14:textId="7B8715EA" w:rsidR="00247752" w:rsidRPr="001D2FA9" w:rsidRDefault="00247752" w:rsidP="00247752">
      <w:pPr>
        <w:pStyle w:val="2"/>
        <w:spacing w:after="120" w:line="276" w:lineRule="auto"/>
        <w:rPr>
          <w:rFonts w:cs="B Zar"/>
          <w:b/>
          <w:bCs/>
          <w:sz w:val="28"/>
          <w:szCs w:val="28"/>
        </w:rPr>
      </w:pPr>
      <w:r w:rsidRPr="001D2FA9">
        <w:rPr>
          <w:rFonts w:cs="B Zar" w:hint="cs"/>
          <w:b/>
          <w:bCs/>
          <w:sz w:val="28"/>
          <w:szCs w:val="28"/>
          <w:rtl/>
        </w:rPr>
        <w:t>پرونده پزشکی</w:t>
      </w:r>
      <w:r w:rsidRPr="001D2FA9">
        <w:rPr>
          <w:rFonts w:cs="B Zar" w:hint="cs"/>
          <w:b/>
          <w:bCs/>
          <w:rtl/>
        </w:rPr>
        <w:t>:</w:t>
      </w:r>
      <w:r w:rsidRPr="001D2FA9">
        <w:rPr>
          <w:rFonts w:cs="B Zar" w:hint="cs"/>
          <w:b/>
          <w:bCs/>
          <w:sz w:val="22"/>
          <w:szCs w:val="22"/>
          <w:rtl/>
        </w:rPr>
        <w:t xml:space="preserve"> </w:t>
      </w:r>
      <w:r w:rsidRPr="001D2FA9">
        <w:rPr>
          <w:rFonts w:cs="B Zar" w:hint="cs"/>
          <w:sz w:val="28"/>
          <w:szCs w:val="28"/>
          <w:rtl/>
        </w:rPr>
        <w:t>عبارتست از سندی نظام</w:t>
      </w:r>
      <w:r w:rsidRPr="001D2FA9">
        <w:rPr>
          <w:rFonts w:cs="B Zar"/>
          <w:sz w:val="28"/>
          <w:szCs w:val="28"/>
          <w:vertAlign w:val="subscript"/>
          <w:rtl/>
        </w:rPr>
        <w:softHyphen/>
      </w:r>
      <w:r w:rsidRPr="001D2FA9">
        <w:rPr>
          <w:rFonts w:cs="B Zar" w:hint="cs"/>
          <w:sz w:val="28"/>
          <w:szCs w:val="28"/>
          <w:rtl/>
        </w:rPr>
        <w:t xml:space="preserve">مند مشتمل بر شرح حال یک بیمار و گزارش خدمات </w:t>
      </w:r>
      <w:del w:id="12" w:author="Parisa Khakshour Saadat" w:date="2024-07-31T14:30:00Z">
        <w:r w:rsidRPr="001D2FA9" w:rsidDel="005310EF">
          <w:rPr>
            <w:rFonts w:cs="B Zar" w:hint="cs"/>
            <w:sz w:val="28"/>
            <w:szCs w:val="28"/>
            <w:rtl/>
          </w:rPr>
          <w:delText>ارایه</w:delText>
        </w:r>
      </w:del>
      <w:ins w:id="13" w:author="Parisa Khakshour Saadat" w:date="2024-07-31T14:30:00Z">
        <w:r w:rsidR="005310EF">
          <w:rPr>
            <w:rFonts w:cs="B Zar" w:hint="cs"/>
            <w:sz w:val="28"/>
            <w:szCs w:val="28"/>
            <w:rtl/>
          </w:rPr>
          <w:t xml:space="preserve">ارائه </w:t>
        </w:r>
      </w:ins>
      <w:r w:rsidRPr="001D2FA9">
        <w:rPr>
          <w:rFonts w:cs="B Zar" w:hint="cs"/>
          <w:sz w:val="28"/>
          <w:szCs w:val="28"/>
          <w:rtl/>
        </w:rPr>
        <w:t xml:space="preserve"> شده به وی طی مراجعه به مرکز </w:t>
      </w:r>
      <w:del w:id="14" w:author="Parisa Khakshour Saadat" w:date="2024-07-31T14:30:00Z">
        <w:r w:rsidRPr="001D2FA9" w:rsidDel="005310EF">
          <w:rPr>
            <w:rFonts w:cs="B Zar" w:hint="cs"/>
            <w:sz w:val="28"/>
            <w:szCs w:val="28"/>
            <w:rtl/>
          </w:rPr>
          <w:delText>ارایه</w:delText>
        </w:r>
      </w:del>
      <w:ins w:id="15" w:author="Parisa Khakshour Saadat" w:date="2024-07-31T14:30:00Z">
        <w:r w:rsidR="005310EF">
          <w:rPr>
            <w:rFonts w:cs="B Zar" w:hint="cs"/>
            <w:sz w:val="28"/>
            <w:szCs w:val="28"/>
            <w:rtl/>
          </w:rPr>
          <w:t xml:space="preserve">ارائه </w:t>
        </w:r>
      </w:ins>
      <w:r w:rsidRPr="001D2FA9">
        <w:rPr>
          <w:rFonts w:cs="B Zar"/>
          <w:sz w:val="28"/>
          <w:szCs w:val="28"/>
          <w:vertAlign w:val="subscript"/>
          <w:rtl/>
        </w:rPr>
        <w:softHyphen/>
      </w:r>
      <w:r w:rsidRPr="001D2FA9">
        <w:rPr>
          <w:rFonts w:cs="B Zar" w:hint="cs"/>
          <w:sz w:val="28"/>
          <w:szCs w:val="28"/>
          <w:rtl/>
        </w:rPr>
        <w:t>دهنده خدمات سلامت. پرونده پزشکی دربرگیرنده مجموعه</w:t>
      </w:r>
      <w:r w:rsidRPr="001D2FA9">
        <w:rPr>
          <w:rFonts w:cs="B Zar"/>
          <w:sz w:val="28"/>
          <w:szCs w:val="28"/>
          <w:vertAlign w:val="subscript"/>
          <w:rtl/>
        </w:rPr>
        <w:softHyphen/>
      </w:r>
      <w:r w:rsidRPr="001D2FA9">
        <w:rPr>
          <w:rFonts w:cs="B Zar" w:hint="cs"/>
          <w:sz w:val="28"/>
          <w:szCs w:val="28"/>
          <w:rtl/>
        </w:rPr>
        <w:t>ای از یادداشت</w:t>
      </w:r>
      <w:ins w:id="16" w:author="Parisa Khakshour Saadat" w:date="2024-07-31T14:29:00Z">
        <w:r w:rsidR="005310EF">
          <w:rPr>
            <w:rFonts w:cs="B Zar" w:hint="cs"/>
            <w:sz w:val="28"/>
            <w:szCs w:val="28"/>
            <w:rtl/>
          </w:rPr>
          <w:t>‌</w:t>
        </w:r>
      </w:ins>
      <w:r w:rsidRPr="001D2FA9">
        <w:rPr>
          <w:rFonts w:cs="B Zar" w:hint="cs"/>
          <w:sz w:val="28"/>
          <w:szCs w:val="28"/>
          <w:rtl/>
        </w:rPr>
        <w:t xml:space="preserve">های ثبت شده توسط </w:t>
      </w:r>
      <w:del w:id="17" w:author="Parisa Khakshour Saadat" w:date="2024-07-31T14:30:00Z">
        <w:r w:rsidRPr="001D2FA9" w:rsidDel="005310EF">
          <w:rPr>
            <w:rFonts w:cs="B Zar" w:hint="cs"/>
            <w:sz w:val="28"/>
            <w:szCs w:val="28"/>
            <w:rtl/>
          </w:rPr>
          <w:delText>ارایه</w:delText>
        </w:r>
      </w:del>
      <w:ins w:id="18" w:author="Parisa Khakshour Saadat" w:date="2024-07-31T14:30:00Z">
        <w:r w:rsidR="005310EF">
          <w:rPr>
            <w:rFonts w:cs="B Zar" w:hint="cs"/>
            <w:sz w:val="28"/>
            <w:szCs w:val="28"/>
            <w:rtl/>
          </w:rPr>
          <w:t xml:space="preserve">ارائه </w:t>
        </w:r>
      </w:ins>
      <w:r w:rsidRPr="001D2FA9">
        <w:rPr>
          <w:rFonts w:cs="B Zar"/>
          <w:sz w:val="28"/>
          <w:szCs w:val="28"/>
          <w:vertAlign w:val="subscript"/>
          <w:rtl/>
        </w:rPr>
        <w:softHyphen/>
      </w:r>
      <w:r w:rsidRPr="001D2FA9">
        <w:rPr>
          <w:rFonts w:cs="B Zar" w:hint="cs"/>
          <w:sz w:val="28"/>
          <w:szCs w:val="28"/>
          <w:rtl/>
        </w:rPr>
        <w:t xml:space="preserve">دهندگان خدمت، دستورات مربوط به دارو و خدمات درمانی، مشاهدات و گزارشات مربوط به </w:t>
      </w:r>
      <w:del w:id="19" w:author="Parisa Khakshour Saadat" w:date="2024-07-31T14:30:00Z">
        <w:r w:rsidRPr="001D2FA9" w:rsidDel="005310EF">
          <w:rPr>
            <w:rFonts w:cs="B Zar" w:hint="cs"/>
            <w:sz w:val="28"/>
            <w:szCs w:val="28"/>
            <w:rtl/>
          </w:rPr>
          <w:delText>ارایه</w:delText>
        </w:r>
      </w:del>
      <w:ins w:id="20" w:author="Parisa Khakshour Saadat" w:date="2024-07-31T14:30:00Z">
        <w:r w:rsidR="005310EF">
          <w:rPr>
            <w:rFonts w:cs="B Zar" w:hint="cs"/>
            <w:sz w:val="28"/>
            <w:szCs w:val="28"/>
            <w:rtl/>
          </w:rPr>
          <w:t xml:space="preserve">ارائه </w:t>
        </w:r>
      </w:ins>
      <w:r w:rsidRPr="001D2FA9">
        <w:rPr>
          <w:rFonts w:cs="B Zar" w:hint="cs"/>
          <w:sz w:val="28"/>
          <w:szCs w:val="28"/>
          <w:rtl/>
        </w:rPr>
        <w:t xml:space="preserve"> دارو و خدمات درمانی، نتایج آزمایشات و سایر خدمات تشخیصی می</w:t>
      </w:r>
      <w:r w:rsidRPr="001D2FA9">
        <w:rPr>
          <w:rFonts w:cs="B Zar"/>
          <w:sz w:val="28"/>
          <w:szCs w:val="28"/>
          <w:vertAlign w:val="subscript"/>
          <w:rtl/>
        </w:rPr>
        <w:softHyphen/>
      </w:r>
      <w:r w:rsidRPr="001D2FA9">
        <w:rPr>
          <w:rFonts w:cs="B Zar" w:hint="cs"/>
          <w:sz w:val="28"/>
          <w:szCs w:val="28"/>
          <w:rtl/>
        </w:rPr>
        <w:t xml:space="preserve">باشد. نگهداری از پرونده پزشکی مطابق با </w:t>
      </w:r>
      <w:r w:rsidRPr="001D2FA9">
        <w:rPr>
          <w:rFonts w:cs="B Zar" w:hint="cs"/>
          <w:sz w:val="28"/>
          <w:szCs w:val="28"/>
          <w:rtl/>
        </w:rPr>
        <w:lastRenderedPageBreak/>
        <w:t xml:space="preserve">مقررات وزارت بهداشت درمان و آموزش پزشکی و سازمان اسناد ملی کشور از الزامات </w:t>
      </w:r>
      <w:del w:id="21" w:author="Parisa Khakshour Saadat" w:date="2024-07-31T14:30:00Z">
        <w:r w:rsidRPr="001D2FA9" w:rsidDel="005310EF">
          <w:rPr>
            <w:rFonts w:cs="B Zar" w:hint="cs"/>
            <w:sz w:val="28"/>
            <w:szCs w:val="28"/>
            <w:rtl/>
          </w:rPr>
          <w:delText>ارایه</w:delText>
        </w:r>
      </w:del>
      <w:ins w:id="22" w:author="Parisa Khakshour Saadat" w:date="2024-07-31T14:30:00Z">
        <w:r w:rsidR="005310EF">
          <w:rPr>
            <w:rFonts w:cs="B Zar" w:hint="cs"/>
            <w:sz w:val="28"/>
            <w:szCs w:val="28"/>
            <w:rtl/>
          </w:rPr>
          <w:t xml:space="preserve">ارائه </w:t>
        </w:r>
      </w:ins>
      <w:r w:rsidRPr="001D2FA9">
        <w:rPr>
          <w:rFonts w:cs="B Zar" w:hint="cs"/>
          <w:sz w:val="28"/>
          <w:szCs w:val="28"/>
          <w:rtl/>
        </w:rPr>
        <w:t xml:space="preserve"> خدمت به بیمار بوده و از مولفه</w:t>
      </w:r>
      <w:r w:rsidRPr="001D2FA9">
        <w:rPr>
          <w:rFonts w:cs="B Zar"/>
          <w:sz w:val="28"/>
          <w:szCs w:val="28"/>
          <w:vertAlign w:val="subscript"/>
          <w:rtl/>
        </w:rPr>
        <w:softHyphen/>
      </w:r>
      <w:r w:rsidRPr="001D2FA9">
        <w:rPr>
          <w:rFonts w:cs="B Zar" w:hint="cs"/>
          <w:sz w:val="28"/>
          <w:szCs w:val="28"/>
          <w:rtl/>
        </w:rPr>
        <w:t>های مهم در فرایندهای صدورمجوز و اعتباربخشی این مراکز محسوب می</w:t>
      </w:r>
      <w:r w:rsidRPr="001D2FA9">
        <w:rPr>
          <w:rFonts w:cs="B Zar"/>
          <w:sz w:val="28"/>
          <w:szCs w:val="28"/>
          <w:vertAlign w:val="subscript"/>
          <w:rtl/>
        </w:rPr>
        <w:softHyphen/>
      </w:r>
      <w:r w:rsidRPr="001D2FA9">
        <w:rPr>
          <w:rFonts w:cs="B Zar" w:hint="cs"/>
          <w:sz w:val="28"/>
          <w:szCs w:val="28"/>
          <w:rtl/>
        </w:rPr>
        <w:t>شود.</w:t>
      </w:r>
      <w:r w:rsidRPr="001D2FA9">
        <w:rPr>
          <w:rFonts w:cs="B Zar" w:hint="cs"/>
          <w:b/>
          <w:bCs/>
          <w:sz w:val="28"/>
          <w:szCs w:val="28"/>
          <w:rtl/>
        </w:rPr>
        <w:t xml:space="preserve"> </w:t>
      </w:r>
    </w:p>
    <w:p w14:paraId="7E43ABC8" w14:textId="77777777" w:rsidR="00247752" w:rsidRPr="001D2FA9" w:rsidRDefault="00247752" w:rsidP="00247752">
      <w:pPr>
        <w:spacing w:after="120"/>
        <w:jc w:val="both"/>
        <w:rPr>
          <w:rFonts w:ascii="Calibri Light" w:eastAsia="B Titr" w:hAnsi="Calibri Light" w:cs="B Zar"/>
          <w:color w:val="0D0D0D" w:themeColor="text1" w:themeTint="F2"/>
          <w:sz w:val="28"/>
          <w:szCs w:val="28"/>
          <w14:cntxtAlts/>
        </w:rPr>
      </w:pPr>
      <w:r w:rsidRPr="001D2FA9">
        <w:rPr>
          <w:rFonts w:ascii="Calibri Light" w:eastAsia="B Titr" w:hAnsi="Calibri Light" w:cs="B Zar" w:hint="cs"/>
          <w:b/>
          <w:bCs/>
          <w:color w:val="0D0D0D" w:themeColor="text1" w:themeTint="F2"/>
          <w:sz w:val="28"/>
          <w:szCs w:val="28"/>
          <w:rtl/>
          <w14:cntxtAlts/>
        </w:rPr>
        <w:t>پرونده جاری</w:t>
      </w:r>
      <w:r w:rsidRPr="001D2FA9">
        <w:rPr>
          <w:rFonts w:cs="B Zar" w:hint="cs"/>
          <w:sz w:val="28"/>
          <w:szCs w:val="28"/>
          <w:rtl/>
        </w:rPr>
        <w:t xml:space="preserve">: </w:t>
      </w:r>
      <w:r w:rsidRPr="001D2FA9">
        <w:rPr>
          <w:rFonts w:ascii="Calibri Light" w:eastAsia="B Titr" w:hAnsi="Calibri Light" w:cs="B Zar" w:hint="cs"/>
          <w:color w:val="0D0D0D" w:themeColor="text1" w:themeTint="F2"/>
          <w:sz w:val="28"/>
          <w:szCs w:val="28"/>
          <w:rtl/>
          <w14:cntxtAlts/>
        </w:rPr>
        <w:t>جاری بودن پرونده به فاز فعال آن و حداقل سالهایی که پس از آخرین مراجعه بیمار ممکن است پرونده بیمار و اطلاعات مندرج در آن به دلایل مختلف درخواست گردد اشاره دارد. براساس مقررات وزارت بهداشت، درمان و آموزش پزشکی و سازمان اسناد ملی کشور، مدت زمان نگهداری پرونده</w:t>
      </w:r>
      <w:r w:rsidRPr="001D2FA9">
        <w:rPr>
          <w:rFonts w:ascii="Calibri Light" w:eastAsia="B Titr" w:hAnsi="Calibri Light" w:cs="B Zar"/>
          <w:color w:val="0D0D0D" w:themeColor="text1" w:themeTint="F2"/>
          <w:sz w:val="28"/>
          <w:szCs w:val="28"/>
          <w:vertAlign w:val="subscript"/>
          <w:rtl/>
          <w14:cntxtAlts/>
        </w:rPr>
        <w:softHyphen/>
      </w:r>
      <w:r w:rsidRPr="001D2FA9">
        <w:rPr>
          <w:rFonts w:ascii="Calibri Light" w:eastAsia="B Titr" w:hAnsi="Calibri Light" w:cs="B Zar" w:hint="cs"/>
          <w:color w:val="0D0D0D" w:themeColor="text1" w:themeTint="F2"/>
          <w:sz w:val="28"/>
          <w:szCs w:val="28"/>
          <w:rtl/>
          <w14:cntxtAlts/>
        </w:rPr>
        <w:t xml:space="preserve">های پزشکی در فاز فعال و بر حسب نوع و علت مراجعه یا وضعیت بیمار حین ترخیص تعیین شده است. </w:t>
      </w:r>
    </w:p>
    <w:p w14:paraId="05220E0C" w14:textId="77777777" w:rsidR="00247752" w:rsidRPr="001D2FA9" w:rsidRDefault="00247752" w:rsidP="00247752">
      <w:pPr>
        <w:pStyle w:val="2"/>
        <w:spacing w:before="120" w:after="120" w:line="276" w:lineRule="auto"/>
        <w:rPr>
          <w:rFonts w:cs="B Zar"/>
          <w:sz w:val="28"/>
          <w:szCs w:val="28"/>
        </w:rPr>
      </w:pPr>
      <w:r w:rsidRPr="001D2FA9">
        <w:rPr>
          <w:rFonts w:cs="B Zar"/>
          <w:b/>
          <w:bCs/>
          <w:sz w:val="28"/>
          <w:szCs w:val="28"/>
          <w:rtl/>
        </w:rPr>
        <w:t>اسکن پرونده پزشک</w:t>
      </w:r>
      <w:r w:rsidRPr="001D2FA9">
        <w:rPr>
          <w:rFonts w:cs="B Zar" w:hint="cs"/>
          <w:b/>
          <w:bCs/>
          <w:sz w:val="28"/>
          <w:szCs w:val="28"/>
          <w:rtl/>
        </w:rPr>
        <w:t>ی</w:t>
      </w:r>
      <w:r w:rsidRPr="001D2FA9">
        <w:rPr>
          <w:rFonts w:cs="B Zar"/>
          <w:sz w:val="28"/>
          <w:szCs w:val="28"/>
          <w:rtl/>
        </w:rPr>
        <w:t xml:space="preserve">: </w:t>
      </w:r>
      <w:r w:rsidRPr="001D2FA9">
        <w:rPr>
          <w:rFonts w:cs="B Zar" w:hint="cs"/>
          <w:sz w:val="28"/>
          <w:szCs w:val="28"/>
          <w:rtl/>
        </w:rPr>
        <w:t xml:space="preserve">عبارتست از فرایند </w:t>
      </w:r>
      <w:r w:rsidRPr="001D2FA9">
        <w:rPr>
          <w:rFonts w:cs="B Zar"/>
          <w:sz w:val="28"/>
          <w:szCs w:val="28"/>
          <w:rtl/>
        </w:rPr>
        <w:t>تبد</w:t>
      </w:r>
      <w:r w:rsidRPr="001D2FA9">
        <w:rPr>
          <w:rFonts w:cs="B Zar" w:hint="cs"/>
          <w:sz w:val="28"/>
          <w:szCs w:val="28"/>
          <w:rtl/>
        </w:rPr>
        <w:t>ی</w:t>
      </w:r>
      <w:r w:rsidRPr="001D2FA9">
        <w:rPr>
          <w:rFonts w:cs="B Zar" w:hint="eastAsia"/>
          <w:sz w:val="28"/>
          <w:szCs w:val="28"/>
          <w:rtl/>
        </w:rPr>
        <w:t>ل</w:t>
      </w:r>
      <w:r w:rsidRPr="001D2FA9">
        <w:rPr>
          <w:rFonts w:cs="B Zar"/>
          <w:sz w:val="28"/>
          <w:szCs w:val="28"/>
          <w:rtl/>
        </w:rPr>
        <w:t xml:space="preserve"> پرونده‌های مبتن</w:t>
      </w:r>
      <w:r w:rsidRPr="001D2FA9">
        <w:rPr>
          <w:rFonts w:cs="B Zar" w:hint="cs"/>
          <w:sz w:val="28"/>
          <w:szCs w:val="28"/>
          <w:rtl/>
        </w:rPr>
        <w:t>ی</w:t>
      </w:r>
      <w:r w:rsidRPr="001D2FA9">
        <w:rPr>
          <w:rFonts w:cs="B Zar"/>
          <w:sz w:val="28"/>
          <w:szCs w:val="28"/>
          <w:rtl/>
        </w:rPr>
        <w:t xml:space="preserve"> بر کاغذ به نوع د</w:t>
      </w:r>
      <w:r w:rsidRPr="001D2FA9">
        <w:rPr>
          <w:rFonts w:cs="B Zar" w:hint="cs"/>
          <w:sz w:val="28"/>
          <w:szCs w:val="28"/>
          <w:rtl/>
        </w:rPr>
        <w:t>ی</w:t>
      </w:r>
      <w:r w:rsidRPr="001D2FA9">
        <w:rPr>
          <w:rFonts w:cs="B Zar" w:hint="eastAsia"/>
          <w:sz w:val="28"/>
          <w:szCs w:val="28"/>
          <w:rtl/>
        </w:rPr>
        <w:t>ج</w:t>
      </w:r>
      <w:r w:rsidRPr="001D2FA9">
        <w:rPr>
          <w:rFonts w:cs="B Zar" w:hint="cs"/>
          <w:sz w:val="28"/>
          <w:szCs w:val="28"/>
          <w:rtl/>
        </w:rPr>
        <w:t>ی</w:t>
      </w:r>
      <w:r w:rsidRPr="001D2FA9">
        <w:rPr>
          <w:rFonts w:cs="B Zar" w:hint="eastAsia"/>
          <w:sz w:val="28"/>
          <w:szCs w:val="28"/>
          <w:rtl/>
        </w:rPr>
        <w:t>تال</w:t>
      </w:r>
      <w:r w:rsidRPr="001D2FA9">
        <w:rPr>
          <w:rFonts w:cs="B Zar" w:hint="cs"/>
          <w:sz w:val="28"/>
          <w:szCs w:val="28"/>
          <w:rtl/>
        </w:rPr>
        <w:t xml:space="preserve">. فرایند اسکن مشتمل بر مراحل آماده سازی پرونده، ثبت فراداده، اسکن پرونده، شناسه گذاری فرمهای پرونده و ذخیره سازی نهایی در آرشیو الکترونیک اسناد می باشد. </w:t>
      </w:r>
    </w:p>
    <w:p w14:paraId="0681958A" w14:textId="77777777" w:rsidR="00247752" w:rsidRPr="001D2FA9" w:rsidRDefault="00247752" w:rsidP="00247752">
      <w:pPr>
        <w:pStyle w:val="HTMLPreformatted"/>
        <w:bidi/>
        <w:spacing w:before="120" w:after="120" w:line="276" w:lineRule="auto"/>
        <w:rPr>
          <w:rFonts w:ascii="Calibri Light" w:eastAsia="B Titr" w:hAnsi="Calibri Light" w:cs="B Zar"/>
          <w:color w:val="0D0D0D" w:themeColor="text1" w:themeTint="F2"/>
          <w:sz w:val="28"/>
          <w:szCs w:val="28"/>
          <w:rtl/>
          <w:lang w:bidi="fa-IR"/>
          <w14:cntxtAlts/>
        </w:rPr>
      </w:pPr>
      <w:r w:rsidRPr="001D2FA9">
        <w:rPr>
          <w:rFonts w:ascii="Calibri Light" w:eastAsia="B Titr" w:hAnsi="Calibri Light" w:cs="B Zar" w:hint="cs"/>
          <w:b/>
          <w:bCs/>
          <w:color w:val="0D0D0D" w:themeColor="text1" w:themeTint="F2"/>
          <w:sz w:val="28"/>
          <w:szCs w:val="28"/>
          <w:rtl/>
          <w:lang w:bidi="fa-IR"/>
          <w14:cntxtAlts/>
        </w:rPr>
        <w:t>اسکنر</w:t>
      </w:r>
      <w:r w:rsidRPr="001D2FA9">
        <w:rPr>
          <w:rFonts w:ascii="Calibri Light" w:eastAsia="B Titr" w:hAnsi="Calibri Light" w:cs="B Zar" w:hint="cs"/>
          <w:color w:val="0D0D0D" w:themeColor="text1" w:themeTint="F2"/>
          <w:sz w:val="28"/>
          <w:szCs w:val="28"/>
          <w:rtl/>
          <w:lang w:bidi="fa-IR"/>
          <w14:cntxtAlts/>
        </w:rPr>
        <w:t>: دستگاهی که برای گرفتن داده‌های یک تصویر کپی شده در قالب فایل دیجیتالی به کار می رود.</w:t>
      </w:r>
    </w:p>
    <w:p w14:paraId="345284EF" w14:textId="77777777" w:rsidR="00247752" w:rsidRPr="001D2FA9" w:rsidRDefault="00247752" w:rsidP="00F43A0D">
      <w:pPr>
        <w:pStyle w:val="2"/>
        <w:spacing w:before="120" w:after="120" w:line="276" w:lineRule="auto"/>
        <w:rPr>
          <w:rFonts w:cs="B Zar"/>
          <w:sz w:val="28"/>
          <w:szCs w:val="28"/>
          <w:rtl/>
        </w:rPr>
      </w:pPr>
      <w:r w:rsidRPr="001D2FA9">
        <w:rPr>
          <w:rFonts w:cs="B Zar" w:hint="eastAsia"/>
          <w:b/>
          <w:bCs/>
          <w:sz w:val="28"/>
          <w:szCs w:val="28"/>
          <w:rtl/>
        </w:rPr>
        <w:t>نام</w:t>
      </w:r>
      <w:r w:rsidRPr="001D2FA9">
        <w:rPr>
          <w:rFonts w:cs="B Zar"/>
          <w:b/>
          <w:bCs/>
          <w:sz w:val="28"/>
          <w:szCs w:val="28"/>
          <w:rtl/>
        </w:rPr>
        <w:t xml:space="preserve"> سند</w:t>
      </w:r>
      <w:r w:rsidRPr="001D2FA9">
        <w:rPr>
          <w:rFonts w:cs="B Zar"/>
          <w:sz w:val="28"/>
          <w:szCs w:val="28"/>
          <w:rtl/>
        </w:rPr>
        <w:t xml:space="preserve">: </w:t>
      </w:r>
      <w:r w:rsidRPr="001D2FA9">
        <w:rPr>
          <w:rFonts w:cs="B Zar" w:hint="eastAsia"/>
          <w:sz w:val="28"/>
          <w:szCs w:val="28"/>
          <w:rtl/>
        </w:rPr>
        <w:t>عنوان</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است</w:t>
      </w:r>
      <w:r w:rsidRPr="001D2FA9">
        <w:rPr>
          <w:rFonts w:cs="B Zar"/>
          <w:sz w:val="28"/>
          <w:szCs w:val="28"/>
          <w:rtl/>
        </w:rPr>
        <w:t xml:space="preserve"> </w:t>
      </w:r>
      <w:r w:rsidRPr="001D2FA9">
        <w:rPr>
          <w:rFonts w:cs="B Zar" w:hint="eastAsia"/>
          <w:sz w:val="28"/>
          <w:szCs w:val="28"/>
          <w:rtl/>
        </w:rPr>
        <w:t>که</w:t>
      </w:r>
      <w:r w:rsidRPr="001D2FA9">
        <w:rPr>
          <w:rFonts w:cs="B Zar"/>
          <w:sz w:val="28"/>
          <w:szCs w:val="28"/>
          <w:rtl/>
        </w:rPr>
        <w:t xml:space="preserve"> </w:t>
      </w:r>
      <w:r w:rsidRPr="001D2FA9">
        <w:rPr>
          <w:rFonts w:cs="B Zar" w:hint="eastAsia"/>
          <w:sz w:val="28"/>
          <w:szCs w:val="28"/>
          <w:rtl/>
        </w:rPr>
        <w:t>وزارت</w:t>
      </w:r>
      <w:r w:rsidRPr="001D2FA9">
        <w:rPr>
          <w:rFonts w:cs="B Zar"/>
          <w:sz w:val="28"/>
          <w:szCs w:val="28"/>
          <w:rtl/>
        </w:rPr>
        <w:t xml:space="preserve"> </w:t>
      </w:r>
      <w:r w:rsidRPr="001D2FA9">
        <w:rPr>
          <w:rFonts w:cs="B Zar" w:hint="eastAsia"/>
          <w:sz w:val="28"/>
          <w:szCs w:val="28"/>
          <w:rtl/>
        </w:rPr>
        <w:t>بهداشت،</w:t>
      </w:r>
      <w:r w:rsidRPr="001D2FA9">
        <w:rPr>
          <w:rFonts w:cs="B Zar"/>
          <w:sz w:val="28"/>
          <w:szCs w:val="28"/>
          <w:rtl/>
        </w:rPr>
        <w:t xml:space="preserve"> </w:t>
      </w:r>
      <w:r w:rsidRPr="001D2FA9">
        <w:rPr>
          <w:rFonts w:cs="B Zar" w:hint="eastAsia"/>
          <w:sz w:val="28"/>
          <w:szCs w:val="28"/>
          <w:rtl/>
        </w:rPr>
        <w:t>درمان</w:t>
      </w:r>
      <w:r w:rsidRPr="001D2FA9">
        <w:rPr>
          <w:rFonts w:cs="B Zar"/>
          <w:sz w:val="28"/>
          <w:szCs w:val="28"/>
          <w:rtl/>
        </w:rPr>
        <w:t xml:space="preserve"> </w:t>
      </w:r>
      <w:r w:rsidRPr="001D2FA9">
        <w:rPr>
          <w:rFonts w:cs="B Zar" w:hint="eastAsia"/>
          <w:sz w:val="28"/>
          <w:szCs w:val="28"/>
          <w:rtl/>
        </w:rPr>
        <w:t>و</w:t>
      </w:r>
      <w:r w:rsidRPr="001D2FA9">
        <w:rPr>
          <w:rFonts w:cs="B Zar"/>
          <w:sz w:val="28"/>
          <w:szCs w:val="28"/>
          <w:rtl/>
        </w:rPr>
        <w:t xml:space="preserve"> </w:t>
      </w:r>
      <w:r w:rsidRPr="001D2FA9">
        <w:rPr>
          <w:rFonts w:cs="B Zar" w:hint="eastAsia"/>
          <w:sz w:val="28"/>
          <w:szCs w:val="28"/>
          <w:rtl/>
        </w:rPr>
        <w:t>آموزش</w:t>
      </w:r>
      <w:r w:rsidRPr="001D2FA9">
        <w:rPr>
          <w:rFonts w:cs="B Zar"/>
          <w:sz w:val="28"/>
          <w:szCs w:val="28"/>
          <w:rtl/>
        </w:rPr>
        <w:t xml:space="preserve"> </w:t>
      </w:r>
      <w:r w:rsidRPr="001D2FA9">
        <w:rPr>
          <w:rFonts w:cs="B Zar" w:hint="eastAsia"/>
          <w:sz w:val="28"/>
          <w:szCs w:val="28"/>
          <w:rtl/>
        </w:rPr>
        <w:t>پزشک</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برا</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فرم‌ها</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ابلاغ</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در</w:t>
      </w:r>
      <w:r w:rsidRPr="001D2FA9">
        <w:rPr>
          <w:rFonts w:cs="B Zar"/>
          <w:sz w:val="28"/>
          <w:szCs w:val="28"/>
          <w:rtl/>
        </w:rPr>
        <w:t xml:space="preserve"> </w:t>
      </w:r>
      <w:r w:rsidRPr="001D2FA9">
        <w:rPr>
          <w:rFonts w:cs="B Zar" w:hint="eastAsia"/>
          <w:sz w:val="28"/>
          <w:szCs w:val="28"/>
          <w:rtl/>
        </w:rPr>
        <w:t>پرونده</w:t>
      </w:r>
      <w:r w:rsidRPr="001D2FA9">
        <w:rPr>
          <w:rFonts w:cs="B Zar"/>
          <w:sz w:val="28"/>
          <w:szCs w:val="28"/>
          <w:rtl/>
        </w:rPr>
        <w:t xml:space="preserve"> </w:t>
      </w:r>
      <w:r w:rsidRPr="001D2FA9">
        <w:rPr>
          <w:rFonts w:cs="B Zar" w:hint="eastAsia"/>
          <w:sz w:val="28"/>
          <w:szCs w:val="28"/>
          <w:rtl/>
        </w:rPr>
        <w:t>پزشک</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استفاده</w:t>
      </w:r>
      <w:r w:rsidRPr="001D2FA9">
        <w:rPr>
          <w:rFonts w:cs="B Zar"/>
          <w:sz w:val="28"/>
          <w:szCs w:val="28"/>
          <w:rtl/>
        </w:rPr>
        <w:t xml:space="preserve"> </w:t>
      </w:r>
      <w:r w:rsidRPr="001D2FA9">
        <w:rPr>
          <w:rFonts w:cs="B Zar" w:hint="eastAsia"/>
          <w:sz w:val="28"/>
          <w:szCs w:val="28"/>
          <w:rtl/>
        </w:rPr>
        <w:t>نموده</w:t>
      </w:r>
      <w:r w:rsidRPr="001D2FA9">
        <w:rPr>
          <w:rFonts w:cs="B Zar"/>
          <w:sz w:val="28"/>
          <w:szCs w:val="28"/>
          <w:rtl/>
        </w:rPr>
        <w:t xml:space="preserve"> </w:t>
      </w:r>
      <w:r w:rsidRPr="001D2FA9">
        <w:rPr>
          <w:rFonts w:cs="B Zar" w:hint="eastAsia"/>
          <w:sz w:val="28"/>
          <w:szCs w:val="28"/>
          <w:rtl/>
        </w:rPr>
        <w:t>است</w:t>
      </w:r>
      <w:r w:rsidRPr="001D2FA9">
        <w:rPr>
          <w:rFonts w:cs="B Zar"/>
          <w:sz w:val="28"/>
          <w:szCs w:val="28"/>
          <w:rtl/>
        </w:rPr>
        <w:t xml:space="preserve"> که با توجه به </w:t>
      </w:r>
      <w:r w:rsidRPr="001D2FA9">
        <w:rPr>
          <w:rFonts w:cs="B Zar" w:hint="eastAsia"/>
          <w:sz w:val="28"/>
          <w:szCs w:val="28"/>
          <w:rtl/>
        </w:rPr>
        <w:t>پ</w:t>
      </w:r>
      <w:r w:rsidRPr="001D2FA9">
        <w:rPr>
          <w:rFonts w:cs="B Zar" w:hint="cs"/>
          <w:sz w:val="28"/>
          <w:szCs w:val="28"/>
          <w:rtl/>
        </w:rPr>
        <w:t>ی</w:t>
      </w:r>
      <w:r w:rsidRPr="001D2FA9">
        <w:rPr>
          <w:rFonts w:cs="B Zar" w:hint="eastAsia"/>
          <w:sz w:val="28"/>
          <w:szCs w:val="28"/>
          <w:rtl/>
        </w:rPr>
        <w:t>وست</w:t>
      </w:r>
      <w:r w:rsidR="00F43A0D">
        <w:rPr>
          <w:rFonts w:cs="B Zar" w:hint="cs"/>
          <w:sz w:val="28"/>
          <w:szCs w:val="28"/>
          <w:rtl/>
        </w:rPr>
        <w:t xml:space="preserve"> شماره (1) </w:t>
      </w:r>
      <w:r w:rsidRPr="001D2FA9">
        <w:rPr>
          <w:rFonts w:cs="B Zar"/>
          <w:sz w:val="28"/>
          <w:szCs w:val="28"/>
          <w:rtl/>
        </w:rPr>
        <w:t>نام</w:t>
      </w:r>
      <w:r w:rsidRPr="001D2FA9">
        <w:rPr>
          <w:rFonts w:cs="B Zar" w:hint="eastAsia"/>
          <w:sz w:val="28"/>
          <w:szCs w:val="28"/>
          <w:rtl/>
        </w:rPr>
        <w:t>گذار</w:t>
      </w:r>
      <w:r w:rsidRPr="001D2FA9">
        <w:rPr>
          <w:rFonts w:cs="B Zar" w:hint="cs"/>
          <w:sz w:val="28"/>
          <w:szCs w:val="28"/>
          <w:rtl/>
        </w:rPr>
        <w:t>ی</w:t>
      </w:r>
      <w:r w:rsidRPr="001D2FA9">
        <w:rPr>
          <w:rFonts w:cs="B Zar"/>
          <w:sz w:val="28"/>
          <w:szCs w:val="28"/>
          <w:rtl/>
        </w:rPr>
        <w:t xml:space="preserve"> می‌شود</w:t>
      </w:r>
      <w:r w:rsidRPr="001D2FA9">
        <w:rPr>
          <w:rFonts w:cs="B Zar" w:hint="cs"/>
          <w:sz w:val="28"/>
          <w:szCs w:val="28"/>
          <w:rtl/>
        </w:rPr>
        <w:t>.</w:t>
      </w:r>
    </w:p>
    <w:p w14:paraId="5CC28855" w14:textId="77777777" w:rsidR="00247752" w:rsidRPr="001D2FA9" w:rsidRDefault="00247752" w:rsidP="00247752">
      <w:pPr>
        <w:pStyle w:val="2"/>
        <w:spacing w:before="120" w:after="120" w:line="276" w:lineRule="auto"/>
        <w:rPr>
          <w:rFonts w:cs="B Zar"/>
          <w:sz w:val="28"/>
          <w:szCs w:val="28"/>
          <w:rtl/>
        </w:rPr>
      </w:pPr>
      <w:r w:rsidRPr="001D2FA9">
        <w:rPr>
          <w:rFonts w:cs="B Zar" w:hint="eastAsia"/>
          <w:b/>
          <w:bCs/>
          <w:sz w:val="28"/>
          <w:szCs w:val="28"/>
          <w:rtl/>
        </w:rPr>
        <w:t>کد</w:t>
      </w:r>
      <w:r w:rsidRPr="001D2FA9">
        <w:rPr>
          <w:rFonts w:cs="B Zar"/>
          <w:b/>
          <w:bCs/>
          <w:sz w:val="28"/>
          <w:szCs w:val="28"/>
          <w:rtl/>
        </w:rPr>
        <w:t xml:space="preserve"> شناسا</w:t>
      </w:r>
      <w:r w:rsidRPr="001D2FA9">
        <w:rPr>
          <w:rFonts w:cs="B Zar" w:hint="cs"/>
          <w:b/>
          <w:bCs/>
          <w:sz w:val="28"/>
          <w:szCs w:val="28"/>
          <w:rtl/>
        </w:rPr>
        <w:t>یی</w:t>
      </w:r>
      <w:r w:rsidRPr="001D2FA9">
        <w:rPr>
          <w:rFonts w:cs="B Zar"/>
          <w:b/>
          <w:bCs/>
          <w:sz w:val="28"/>
          <w:szCs w:val="28"/>
          <w:rtl/>
        </w:rPr>
        <w:t xml:space="preserve"> سند</w:t>
      </w:r>
      <w:r w:rsidRPr="001D2FA9">
        <w:rPr>
          <w:rFonts w:cs="B Zar"/>
          <w:sz w:val="28"/>
          <w:szCs w:val="28"/>
          <w:rtl/>
        </w:rPr>
        <w:t>:</w:t>
      </w:r>
      <w:r w:rsidRPr="001D2FA9">
        <w:rPr>
          <w:rFonts w:cs="B Zar" w:hint="cs"/>
          <w:sz w:val="28"/>
          <w:szCs w:val="28"/>
          <w:rtl/>
        </w:rPr>
        <w:t xml:space="preserve"> </w:t>
      </w:r>
      <w:r w:rsidRPr="001D2FA9">
        <w:rPr>
          <w:rFonts w:cs="B Zar"/>
          <w:sz w:val="28"/>
          <w:szCs w:val="28"/>
          <w:rtl/>
        </w:rPr>
        <w:t>کد شناسا</w:t>
      </w:r>
      <w:r w:rsidRPr="001D2FA9">
        <w:rPr>
          <w:rFonts w:cs="B Zar" w:hint="cs"/>
          <w:sz w:val="28"/>
          <w:szCs w:val="28"/>
          <w:rtl/>
        </w:rPr>
        <w:t>یی</w:t>
      </w:r>
      <w:r w:rsidRPr="001D2FA9">
        <w:rPr>
          <w:rFonts w:cs="B Zar"/>
          <w:sz w:val="28"/>
          <w:szCs w:val="28"/>
          <w:rtl/>
        </w:rPr>
        <w:t xml:space="preserve"> استاندارد برا</w:t>
      </w:r>
      <w:r w:rsidRPr="001D2FA9">
        <w:rPr>
          <w:rFonts w:cs="B Zar" w:hint="cs"/>
          <w:sz w:val="28"/>
          <w:szCs w:val="28"/>
          <w:rtl/>
        </w:rPr>
        <w:t>ی</w:t>
      </w:r>
      <w:r w:rsidRPr="001D2FA9">
        <w:rPr>
          <w:rFonts w:cs="B Zar"/>
          <w:sz w:val="28"/>
          <w:szCs w:val="28"/>
          <w:rtl/>
        </w:rPr>
        <w:t xml:space="preserve"> تسه</w:t>
      </w:r>
      <w:r w:rsidRPr="001D2FA9">
        <w:rPr>
          <w:rFonts w:cs="B Zar" w:hint="cs"/>
          <w:sz w:val="28"/>
          <w:szCs w:val="28"/>
          <w:rtl/>
        </w:rPr>
        <w:t>ی</w:t>
      </w:r>
      <w:r w:rsidRPr="001D2FA9">
        <w:rPr>
          <w:rFonts w:cs="B Zar" w:hint="eastAsia"/>
          <w:sz w:val="28"/>
          <w:szCs w:val="28"/>
          <w:rtl/>
        </w:rPr>
        <w:t>ل</w:t>
      </w:r>
      <w:r w:rsidRPr="001D2FA9">
        <w:rPr>
          <w:rFonts w:cs="B Zar"/>
          <w:sz w:val="28"/>
          <w:szCs w:val="28"/>
          <w:rtl/>
        </w:rPr>
        <w:t xml:space="preserve"> در دسترس</w:t>
      </w:r>
      <w:r w:rsidRPr="001D2FA9">
        <w:rPr>
          <w:rFonts w:cs="B Zar" w:hint="cs"/>
          <w:sz w:val="28"/>
          <w:szCs w:val="28"/>
          <w:rtl/>
        </w:rPr>
        <w:t>ی</w:t>
      </w:r>
      <w:r w:rsidRPr="001D2FA9">
        <w:rPr>
          <w:rFonts w:cs="B Zar"/>
          <w:sz w:val="28"/>
          <w:szCs w:val="28"/>
          <w:rtl/>
        </w:rPr>
        <w:t xml:space="preserve"> و باز</w:t>
      </w:r>
      <w:r w:rsidRPr="001D2FA9">
        <w:rPr>
          <w:rFonts w:cs="B Zar" w:hint="cs"/>
          <w:sz w:val="28"/>
          <w:szCs w:val="28"/>
          <w:rtl/>
        </w:rPr>
        <w:t>ی</w:t>
      </w:r>
      <w:r w:rsidRPr="001D2FA9">
        <w:rPr>
          <w:rFonts w:cs="B Zar" w:hint="eastAsia"/>
          <w:sz w:val="28"/>
          <w:szCs w:val="28"/>
          <w:rtl/>
        </w:rPr>
        <w:t>اب</w:t>
      </w:r>
      <w:r w:rsidRPr="001D2FA9">
        <w:rPr>
          <w:rFonts w:cs="B Zar" w:hint="cs"/>
          <w:sz w:val="28"/>
          <w:szCs w:val="28"/>
          <w:rtl/>
        </w:rPr>
        <w:t>ی</w:t>
      </w:r>
      <w:r w:rsidRPr="001D2FA9">
        <w:rPr>
          <w:rFonts w:cs="B Zar"/>
          <w:sz w:val="28"/>
          <w:szCs w:val="28"/>
          <w:rtl/>
        </w:rPr>
        <w:t xml:space="preserve"> پرونده پزشک</w:t>
      </w:r>
      <w:r w:rsidRPr="001D2FA9">
        <w:rPr>
          <w:rFonts w:cs="B Zar" w:hint="cs"/>
          <w:sz w:val="28"/>
          <w:szCs w:val="28"/>
          <w:rtl/>
        </w:rPr>
        <w:t>ی</w:t>
      </w:r>
      <w:r w:rsidRPr="001D2FA9">
        <w:rPr>
          <w:rFonts w:cs="B Zar"/>
          <w:sz w:val="28"/>
          <w:szCs w:val="28"/>
          <w:rtl/>
        </w:rPr>
        <w:t xml:space="preserve"> می‌باشد</w:t>
      </w:r>
      <w:r w:rsidRPr="001D2FA9">
        <w:rPr>
          <w:rFonts w:cs="B Zar" w:hint="cs"/>
          <w:sz w:val="28"/>
          <w:szCs w:val="28"/>
          <w:rtl/>
        </w:rPr>
        <w:t xml:space="preserve"> </w:t>
      </w:r>
      <w:r w:rsidRPr="001D2FA9">
        <w:rPr>
          <w:rFonts w:cs="B Zar"/>
          <w:sz w:val="28"/>
          <w:szCs w:val="28"/>
          <w:rtl/>
        </w:rPr>
        <w:t>که با توجه به نام سند در نرم</w:t>
      </w:r>
      <w:r w:rsidRPr="001D2FA9">
        <w:rPr>
          <w:rFonts w:cs="B Zar" w:hint="cs"/>
          <w:sz w:val="28"/>
          <w:szCs w:val="28"/>
          <w:rtl/>
        </w:rPr>
        <w:t>‌</w:t>
      </w:r>
      <w:r w:rsidRPr="001D2FA9">
        <w:rPr>
          <w:rFonts w:cs="B Zar" w:hint="eastAsia"/>
          <w:sz w:val="28"/>
          <w:szCs w:val="28"/>
          <w:rtl/>
        </w:rPr>
        <w:t>افزار</w:t>
      </w:r>
      <w:r w:rsidRPr="001D2FA9">
        <w:rPr>
          <w:rFonts w:cs="B Zar"/>
          <w:sz w:val="28"/>
          <w:szCs w:val="28"/>
          <w:rtl/>
        </w:rPr>
        <w:t xml:space="preserve"> آرش</w:t>
      </w:r>
      <w:r w:rsidRPr="001D2FA9">
        <w:rPr>
          <w:rFonts w:cs="B Zar" w:hint="cs"/>
          <w:sz w:val="28"/>
          <w:szCs w:val="28"/>
          <w:rtl/>
        </w:rPr>
        <w:t>ی</w:t>
      </w:r>
      <w:r w:rsidRPr="001D2FA9">
        <w:rPr>
          <w:rFonts w:cs="B Zar" w:hint="eastAsia"/>
          <w:sz w:val="28"/>
          <w:szCs w:val="28"/>
          <w:rtl/>
        </w:rPr>
        <w:t>و</w:t>
      </w:r>
      <w:r w:rsidRPr="001D2FA9">
        <w:rPr>
          <w:rFonts w:cs="B Zar"/>
          <w:sz w:val="28"/>
          <w:szCs w:val="28"/>
          <w:rtl/>
        </w:rPr>
        <w:t xml:space="preserve"> کدگذار</w:t>
      </w:r>
      <w:r w:rsidRPr="001D2FA9">
        <w:rPr>
          <w:rFonts w:cs="B Zar" w:hint="cs"/>
          <w:sz w:val="28"/>
          <w:szCs w:val="28"/>
          <w:rtl/>
        </w:rPr>
        <w:t>ی</w:t>
      </w:r>
      <w:r w:rsidRPr="001D2FA9">
        <w:rPr>
          <w:rFonts w:cs="B Zar"/>
          <w:sz w:val="28"/>
          <w:szCs w:val="28"/>
          <w:rtl/>
        </w:rPr>
        <w:t xml:space="preserve"> می‌شود</w:t>
      </w:r>
      <w:r w:rsidRPr="001D2FA9">
        <w:rPr>
          <w:rFonts w:cs="B Zar" w:hint="cs"/>
          <w:sz w:val="28"/>
          <w:szCs w:val="28"/>
          <w:rtl/>
        </w:rPr>
        <w:t>.</w:t>
      </w:r>
    </w:p>
    <w:p w14:paraId="2DF517F8" w14:textId="113E5832" w:rsidR="00247752" w:rsidRPr="001D2FA9" w:rsidRDefault="00247752" w:rsidP="00247752">
      <w:pPr>
        <w:pStyle w:val="HTMLPreformatted"/>
        <w:bidi/>
        <w:spacing w:before="120" w:after="120" w:line="276" w:lineRule="auto"/>
        <w:jc w:val="both"/>
        <w:rPr>
          <w:rFonts w:ascii="Calibri Light" w:eastAsia="B Titr" w:hAnsi="Calibri Light" w:cs="B Zar"/>
          <w:color w:val="0D0D0D" w:themeColor="text1" w:themeTint="F2"/>
          <w:sz w:val="28"/>
          <w:szCs w:val="28"/>
          <w:rtl/>
          <w:lang w:bidi="fa-IR"/>
          <w14:cntxtAlts/>
        </w:rPr>
      </w:pPr>
      <w:r w:rsidRPr="001D2FA9">
        <w:rPr>
          <w:rFonts w:ascii="Calibri Light" w:eastAsia="B Titr" w:hAnsi="Calibri Light" w:cs="B Zar" w:hint="cs"/>
          <w:b/>
          <w:bCs/>
          <w:color w:val="0D0D0D" w:themeColor="text1" w:themeTint="F2"/>
          <w:sz w:val="26"/>
          <w:szCs w:val="26"/>
          <w:rtl/>
          <w:lang w:bidi="fa-IR"/>
          <w14:cntxtAlts/>
        </w:rPr>
        <w:t>فراداده</w:t>
      </w:r>
      <w:r w:rsidRPr="001D2FA9">
        <w:rPr>
          <w:rStyle w:val="FootnoteReference"/>
          <w:rFonts w:asciiTheme="majorBidi" w:eastAsiaTheme="minorHAnsi" w:hAnsiTheme="majorBidi" w:cs="B Zar"/>
          <w:b/>
          <w:bCs/>
          <w:sz w:val="28"/>
          <w:szCs w:val="28"/>
          <w:rtl/>
        </w:rPr>
        <w:footnoteReference w:id="1"/>
      </w:r>
      <w:r w:rsidRPr="001D2FA9">
        <w:rPr>
          <w:rFonts w:asciiTheme="majorBidi" w:eastAsiaTheme="minorHAnsi" w:hAnsiTheme="majorBidi" w:cs="B Zar" w:hint="cs"/>
          <w:b/>
          <w:bCs/>
          <w:sz w:val="28"/>
          <w:szCs w:val="28"/>
          <w:rtl/>
        </w:rPr>
        <w:t>:</w:t>
      </w:r>
      <w:r w:rsidRPr="001D2FA9">
        <w:rPr>
          <w:rFonts w:asciiTheme="majorBidi" w:eastAsiaTheme="minorHAnsi" w:hAnsiTheme="majorBidi" w:cs="B Zar" w:hint="cs"/>
          <w:b/>
          <w:bCs/>
          <w:sz w:val="28"/>
          <w:szCs w:val="28"/>
          <w:rtl/>
          <w:lang w:bidi="fa-IR"/>
        </w:rPr>
        <w:t xml:space="preserve"> </w:t>
      </w:r>
      <w:r w:rsidRPr="001D2FA9">
        <w:rPr>
          <w:rFonts w:ascii="Calibri Light" w:eastAsia="B Titr" w:hAnsi="Calibri Light" w:cs="B Zar" w:hint="cs"/>
          <w:color w:val="0D0D0D" w:themeColor="text1" w:themeTint="F2"/>
          <w:sz w:val="28"/>
          <w:szCs w:val="28"/>
          <w:rtl/>
          <w:lang w:bidi="fa-IR"/>
          <w14:cntxtAlts/>
        </w:rPr>
        <w:t>عبارتست از داده</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هایی در مورد داده</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های دیگر. فراداده به منظور استخراج، شناسایی و بازیابی پرونده ایجاد شده یا توضیحاتی در مورد انواع، نسخه</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 xml:space="preserve">های مختلف، ارتباطات و سایر ویژگیهای یک سند الکترونیک </w:t>
      </w:r>
      <w:del w:id="23" w:author="Parisa Khakshour Saadat" w:date="2024-07-31T14:30:00Z">
        <w:r w:rsidRPr="001D2FA9" w:rsidDel="005310EF">
          <w:rPr>
            <w:rFonts w:ascii="Calibri Light" w:eastAsia="B Titr" w:hAnsi="Calibri Light" w:cs="B Zar" w:hint="cs"/>
            <w:color w:val="0D0D0D" w:themeColor="text1" w:themeTint="F2"/>
            <w:sz w:val="28"/>
            <w:szCs w:val="28"/>
            <w:rtl/>
            <w:lang w:bidi="fa-IR"/>
            <w14:cntxtAlts/>
          </w:rPr>
          <w:delText>ارایه</w:delText>
        </w:r>
      </w:del>
      <w:ins w:id="24" w:author="Parisa Khakshour Saadat" w:date="2024-07-31T14:30:00Z">
        <w:r w:rsidR="005310EF">
          <w:rPr>
            <w:rFonts w:ascii="Calibri Light" w:eastAsia="B Titr" w:hAnsi="Calibri Light" w:cs="B Zar" w:hint="cs"/>
            <w:color w:val="0D0D0D" w:themeColor="text1" w:themeTint="F2"/>
            <w:sz w:val="28"/>
            <w:szCs w:val="28"/>
            <w:rtl/>
            <w:lang w:bidi="fa-IR"/>
            <w14:cntxtAlts/>
          </w:rPr>
          <w:t xml:space="preserve">ارائه </w:t>
        </w:r>
      </w:ins>
      <w:r w:rsidRPr="001D2FA9">
        <w:rPr>
          <w:rFonts w:ascii="Calibri Light" w:eastAsia="B Titr" w:hAnsi="Calibri Light" w:cs="B Zar" w:hint="cs"/>
          <w:color w:val="0D0D0D" w:themeColor="text1" w:themeTint="F2"/>
          <w:sz w:val="28"/>
          <w:szCs w:val="28"/>
          <w:rtl/>
          <w:lang w:bidi="fa-IR"/>
          <w14:cntxtAlts/>
        </w:rPr>
        <w:t xml:space="preserve"> می</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کند. فراداده پرونده اسکن شده عمدتا حاوی داده</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هایی در خصوص ساختار و ویژگی‌های مختلف آن پرونده بوده و امکان بازیابی سریع پرونده براساس آن مولفه</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ها را فراهم می</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 xml:space="preserve">کند.  </w:t>
      </w:r>
    </w:p>
    <w:p w14:paraId="2EA55EEF" w14:textId="77777777" w:rsidR="00247752" w:rsidRDefault="00247752" w:rsidP="00247752">
      <w:pPr>
        <w:pStyle w:val="HTMLPreformatted"/>
        <w:bidi/>
        <w:spacing w:before="120" w:after="120" w:line="276" w:lineRule="auto"/>
        <w:jc w:val="both"/>
        <w:rPr>
          <w:rFonts w:ascii="Calibri Light" w:eastAsia="B Titr" w:hAnsi="Calibri Light" w:cs="B Zar"/>
          <w:color w:val="0D0D0D" w:themeColor="text1" w:themeTint="F2"/>
          <w:sz w:val="28"/>
          <w:szCs w:val="28"/>
          <w:lang w:bidi="fa-IR"/>
          <w14:cntxtAlts/>
        </w:rPr>
      </w:pPr>
      <w:r w:rsidRPr="001D2FA9">
        <w:rPr>
          <w:rFonts w:asciiTheme="majorBidi" w:eastAsiaTheme="minorHAnsi" w:hAnsiTheme="majorBidi" w:cs="B Zar" w:hint="eastAsia"/>
          <w:b/>
          <w:bCs/>
          <w:sz w:val="26"/>
          <w:szCs w:val="26"/>
          <w:rtl/>
        </w:rPr>
        <w:t>رمزگذار</w:t>
      </w:r>
      <w:r w:rsidRPr="001D2FA9">
        <w:rPr>
          <w:rFonts w:asciiTheme="majorBidi" w:eastAsiaTheme="minorHAnsi" w:hAnsiTheme="majorBidi" w:cs="B Zar" w:hint="cs"/>
          <w:b/>
          <w:bCs/>
          <w:sz w:val="26"/>
          <w:szCs w:val="26"/>
          <w:rtl/>
        </w:rPr>
        <w:t>ی</w:t>
      </w:r>
      <w:r w:rsidRPr="001D2FA9">
        <w:rPr>
          <w:rStyle w:val="FootnoteReference"/>
          <w:rFonts w:asciiTheme="majorBidi" w:eastAsiaTheme="minorHAnsi" w:hAnsiTheme="majorBidi" w:cs="B Zar"/>
          <w:b/>
          <w:bCs/>
          <w:sz w:val="28"/>
          <w:szCs w:val="28"/>
          <w:rtl/>
        </w:rPr>
        <w:footnoteReference w:id="2"/>
      </w:r>
      <w:r w:rsidRPr="001D2FA9">
        <w:rPr>
          <w:rFonts w:asciiTheme="majorBidi" w:eastAsiaTheme="minorHAnsi" w:hAnsiTheme="majorBidi" w:cs="B Zar" w:hint="cs"/>
          <w:b/>
          <w:bCs/>
          <w:sz w:val="28"/>
          <w:szCs w:val="28"/>
          <w:rtl/>
        </w:rPr>
        <w:t>:</w:t>
      </w:r>
      <w:r w:rsidRPr="001D2FA9">
        <w:rPr>
          <w:rFonts w:asciiTheme="majorBidi" w:hAnsiTheme="majorBidi" w:cs="B Zar" w:hint="cs"/>
          <w:sz w:val="28"/>
          <w:szCs w:val="28"/>
          <w:rtl/>
        </w:rPr>
        <w:t xml:space="preserve"> </w:t>
      </w:r>
      <w:r w:rsidRPr="001D2FA9">
        <w:rPr>
          <w:rFonts w:ascii="Calibri Light" w:eastAsia="B Titr" w:hAnsi="Calibri Light" w:cs="B Zar" w:hint="cs"/>
          <w:color w:val="0D0D0D" w:themeColor="text1" w:themeTint="F2"/>
          <w:sz w:val="28"/>
          <w:szCs w:val="28"/>
          <w:rtl/>
          <w:lang w:bidi="fa-IR"/>
          <w14:cntxtAlts/>
        </w:rPr>
        <w:t>رمزگذاری فایل شیوه</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ای برای کدگذاری فایل‌های حاوی داده‌های حساس و ارسال امن آنها می</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باشد. این قابلیت، امکان دسترسی به فایل را فقط برای افراد مجاز فراهم کرده و از دسترسی غیرمجاز و دستکاری عوامل مخرب جلوگیری می</w:t>
      </w:r>
      <w:r w:rsidRPr="001D2FA9">
        <w:rPr>
          <w:rFonts w:ascii="Calibri Light" w:eastAsia="B Titr" w:hAnsi="Calibri Light" w:cs="B Zar"/>
          <w:color w:val="0D0D0D" w:themeColor="text1" w:themeTint="F2"/>
          <w:sz w:val="28"/>
          <w:szCs w:val="28"/>
          <w:vertAlign w:val="subscript"/>
          <w:rtl/>
          <w:lang w:bidi="fa-IR"/>
          <w14:cntxtAlts/>
        </w:rPr>
        <w:softHyphen/>
      </w:r>
      <w:r w:rsidRPr="001D2FA9">
        <w:rPr>
          <w:rFonts w:ascii="Calibri Light" w:eastAsia="B Titr" w:hAnsi="Calibri Light" w:cs="B Zar" w:hint="cs"/>
          <w:color w:val="0D0D0D" w:themeColor="text1" w:themeTint="F2"/>
          <w:sz w:val="28"/>
          <w:szCs w:val="28"/>
          <w:rtl/>
          <w:lang w:bidi="fa-IR"/>
          <w14:cntxtAlts/>
        </w:rPr>
        <w:t xml:space="preserve">کند. </w:t>
      </w:r>
    </w:p>
    <w:p w14:paraId="1937C880" w14:textId="77777777" w:rsidR="00247752" w:rsidRDefault="00247752" w:rsidP="00247752">
      <w:pPr>
        <w:spacing w:before="120" w:after="120"/>
        <w:jc w:val="both"/>
        <w:rPr>
          <w:rFonts w:ascii="Calibri Light" w:eastAsia="B Titr" w:hAnsi="Calibri Light" w:cs="B Zar"/>
          <w:color w:val="0D0D0D" w:themeColor="text1" w:themeTint="F2"/>
          <w:sz w:val="28"/>
          <w:szCs w:val="28"/>
          <w:rtl/>
          <w14:cntxtAlts/>
        </w:rPr>
      </w:pPr>
      <w:r w:rsidRPr="001D2FA9">
        <w:rPr>
          <w:rFonts w:ascii="Calibri Light" w:eastAsia="B Titr" w:hAnsi="Calibri Light" w:cs="B Zar" w:hint="cs"/>
          <w:b/>
          <w:bCs/>
          <w:color w:val="0D0D0D" w:themeColor="text1" w:themeTint="F2"/>
          <w:sz w:val="28"/>
          <w:szCs w:val="28"/>
          <w:rtl/>
          <w14:cntxtAlts/>
        </w:rPr>
        <w:lastRenderedPageBreak/>
        <w:t>سطح دسترسی</w:t>
      </w:r>
      <w:r w:rsidRPr="001D2FA9">
        <w:rPr>
          <w:rFonts w:ascii="Calibri Light" w:eastAsia="B Titr" w:hAnsi="Calibri Light" w:cs="B Zar" w:hint="cs"/>
          <w:color w:val="0D0D0D" w:themeColor="text1" w:themeTint="F2"/>
          <w:sz w:val="28"/>
          <w:szCs w:val="28"/>
          <w:rtl/>
          <w14:cntxtAlts/>
        </w:rPr>
        <w:t>:  در راستای حفظ امنیت اطلاعات بیمار، سطوح دسترسی به پرونده پزشکی تعیین و کنترل می</w:t>
      </w:r>
      <w:r w:rsidRPr="001D2FA9">
        <w:rPr>
          <w:rFonts w:ascii="Calibri Light" w:eastAsia="B Titr" w:hAnsi="Calibri Light" w:cs="B Zar"/>
          <w:color w:val="0D0D0D" w:themeColor="text1" w:themeTint="F2"/>
          <w:sz w:val="28"/>
          <w:szCs w:val="28"/>
          <w:rtl/>
          <w14:cntxtAlts/>
        </w:rPr>
        <w:softHyphen/>
      </w:r>
      <w:r w:rsidRPr="001D2FA9">
        <w:rPr>
          <w:rFonts w:ascii="Calibri Light" w:eastAsia="B Titr" w:hAnsi="Calibri Light" w:cs="B Zar" w:hint="cs"/>
          <w:color w:val="0D0D0D" w:themeColor="text1" w:themeTint="F2"/>
          <w:sz w:val="28"/>
          <w:szCs w:val="28"/>
          <w:rtl/>
          <w14:cntxtAlts/>
        </w:rPr>
        <w:t>شود. تعیین سطح دسترسی به پرونده به معنای سازوکار مجاز نمودن کاربران و تعیین حدود دسترسی آنها به اطلاعات پرونده بیمار می</w:t>
      </w:r>
      <w:r w:rsidRPr="001D2FA9">
        <w:rPr>
          <w:rFonts w:ascii="Calibri Light" w:eastAsia="B Titr" w:hAnsi="Calibri Light" w:cs="B Zar"/>
          <w:color w:val="0D0D0D" w:themeColor="text1" w:themeTint="F2"/>
          <w:sz w:val="28"/>
          <w:szCs w:val="28"/>
          <w:rtl/>
          <w14:cntxtAlts/>
        </w:rPr>
        <w:softHyphen/>
      </w:r>
      <w:r w:rsidRPr="001D2FA9">
        <w:rPr>
          <w:rFonts w:ascii="Calibri Light" w:eastAsia="B Titr" w:hAnsi="Calibri Light" w:cs="B Zar" w:hint="cs"/>
          <w:color w:val="0D0D0D" w:themeColor="text1" w:themeTint="F2"/>
          <w:sz w:val="28"/>
          <w:szCs w:val="28"/>
          <w:rtl/>
          <w14:cntxtAlts/>
        </w:rPr>
        <w:t>باشد. پس از تایید حساب کاربری، اجازه دسترسی بر حسب سطوح تعریف شده برای کاربران مختلف صادر می</w:t>
      </w:r>
      <w:r w:rsidRPr="001D2FA9">
        <w:rPr>
          <w:rFonts w:ascii="Calibri Light" w:eastAsia="B Titr" w:hAnsi="Calibri Light" w:cs="B Zar"/>
          <w:color w:val="0D0D0D" w:themeColor="text1" w:themeTint="F2"/>
          <w:sz w:val="28"/>
          <w:szCs w:val="28"/>
          <w:rtl/>
          <w14:cntxtAlts/>
        </w:rPr>
        <w:softHyphen/>
      </w:r>
      <w:r w:rsidRPr="001D2FA9">
        <w:rPr>
          <w:rFonts w:ascii="Calibri Light" w:eastAsia="B Titr" w:hAnsi="Calibri Light" w:cs="B Zar" w:hint="cs"/>
          <w:color w:val="0D0D0D" w:themeColor="text1" w:themeTint="F2"/>
          <w:sz w:val="28"/>
          <w:szCs w:val="28"/>
          <w:rtl/>
          <w14:cntxtAlts/>
        </w:rPr>
        <w:t>شود. در فرایند تعیین سطوح دسترسی، مشخص می</w:t>
      </w:r>
      <w:r w:rsidRPr="001D2FA9">
        <w:rPr>
          <w:rFonts w:ascii="Calibri Light" w:eastAsia="B Titr" w:hAnsi="Calibri Light" w:cs="B Zar"/>
          <w:color w:val="0D0D0D" w:themeColor="text1" w:themeTint="F2"/>
          <w:sz w:val="28"/>
          <w:szCs w:val="28"/>
          <w:rtl/>
          <w14:cntxtAlts/>
        </w:rPr>
        <w:softHyphen/>
      </w:r>
      <w:r w:rsidRPr="001D2FA9">
        <w:rPr>
          <w:rFonts w:ascii="Calibri Light" w:eastAsia="B Titr" w:hAnsi="Calibri Light" w:cs="B Zar" w:hint="cs"/>
          <w:color w:val="0D0D0D" w:themeColor="text1" w:themeTint="F2"/>
          <w:sz w:val="28"/>
          <w:szCs w:val="28"/>
          <w:rtl/>
          <w14:cntxtAlts/>
        </w:rPr>
        <w:t>شود کدام کاربر به چه اطلاعاتی از پرونده بیمار دسترسی داشته باشد. سطوح دسترسی به پرونده پزشکی برای متقاضیان داخل و خارج از بیمارستان طی نامه شماره 25609/400د مورخ 15/10/1398 معاونت درمان وزارت بهداشت درمان و آموزش پزشکی به مراکز بیمارستانی ابلاغ شده است.</w:t>
      </w:r>
    </w:p>
    <w:p w14:paraId="0C138988" w14:textId="77777777" w:rsidR="002E3AAC" w:rsidRDefault="002E3AAC" w:rsidP="00247752">
      <w:pPr>
        <w:spacing w:before="120" w:after="120"/>
        <w:jc w:val="both"/>
        <w:rPr>
          <w:rFonts w:ascii="Calibri Light" w:eastAsia="B Titr" w:hAnsi="Calibri Light" w:cs="B Zar"/>
          <w:color w:val="0D0D0D" w:themeColor="text1" w:themeTint="F2"/>
          <w:sz w:val="28"/>
          <w:szCs w:val="28"/>
          <w:rtl/>
          <w14:cntxtAlts/>
        </w:rPr>
      </w:pPr>
      <w:r w:rsidRPr="002E3AAC">
        <w:rPr>
          <w:rFonts w:ascii="Calibri Light" w:eastAsia="B Titr" w:hAnsi="Calibri Light" w:cs="B Zar" w:hint="cs"/>
          <w:b/>
          <w:bCs/>
          <w:color w:val="0D0D0D" w:themeColor="text1" w:themeTint="F2"/>
          <w:sz w:val="28"/>
          <w:szCs w:val="28"/>
          <w:rtl/>
          <w14:cntxtAlts/>
        </w:rPr>
        <w:t>کاربر مجاز</w:t>
      </w:r>
      <w:r>
        <w:rPr>
          <w:rFonts w:ascii="Calibri Light" w:eastAsia="B Titr" w:hAnsi="Calibri Light" w:cs="B Zar" w:hint="cs"/>
          <w:color w:val="0D0D0D" w:themeColor="text1" w:themeTint="F2"/>
          <w:sz w:val="28"/>
          <w:szCs w:val="28"/>
          <w:rtl/>
          <w14:cntxtAlts/>
        </w:rPr>
        <w:t>: کاربری که رئیس بیمارستان برای آن صدور حکم الکترونیکی زده و امکان دسترسی دارد.</w:t>
      </w:r>
    </w:p>
    <w:p w14:paraId="648FCE44" w14:textId="77777777" w:rsidR="00247752" w:rsidRPr="001D2FA9" w:rsidRDefault="00247752" w:rsidP="004E7755">
      <w:pPr>
        <w:pStyle w:val="1"/>
        <w:rPr>
          <w:rtl/>
        </w:rPr>
      </w:pPr>
      <w:r w:rsidRPr="001D2FA9">
        <w:rPr>
          <w:rFonts w:hint="cs"/>
          <w:rtl/>
        </w:rPr>
        <w:t>مزایای اجرا</w:t>
      </w:r>
    </w:p>
    <w:p w14:paraId="7BE8F8D1" w14:textId="77777777" w:rsidR="002953B9" w:rsidRDefault="00247752" w:rsidP="002953B9">
      <w:pPr>
        <w:pStyle w:val="2"/>
        <w:spacing w:before="120" w:after="120" w:line="276" w:lineRule="auto"/>
        <w:rPr>
          <w:rFonts w:cs="B Zar"/>
          <w:sz w:val="28"/>
          <w:szCs w:val="28"/>
          <w:rtl/>
        </w:rPr>
      </w:pPr>
      <w:r w:rsidRPr="001D2FA9">
        <w:rPr>
          <w:rFonts w:cs="B Zar"/>
          <w:sz w:val="28"/>
          <w:szCs w:val="28"/>
          <w:rtl/>
        </w:rPr>
        <w:t>از جمله مهمتر</w:t>
      </w:r>
      <w:r w:rsidRPr="001D2FA9">
        <w:rPr>
          <w:rFonts w:cs="B Zar" w:hint="cs"/>
          <w:sz w:val="28"/>
          <w:szCs w:val="28"/>
          <w:rtl/>
        </w:rPr>
        <w:t>ی</w:t>
      </w:r>
      <w:r w:rsidRPr="001D2FA9">
        <w:rPr>
          <w:rFonts w:cs="B Zar" w:hint="eastAsia"/>
          <w:sz w:val="28"/>
          <w:szCs w:val="28"/>
          <w:rtl/>
        </w:rPr>
        <w:t>ن</w:t>
      </w:r>
      <w:r w:rsidRPr="001D2FA9">
        <w:rPr>
          <w:rFonts w:cs="B Zar"/>
          <w:sz w:val="28"/>
          <w:szCs w:val="28"/>
          <w:rtl/>
        </w:rPr>
        <w:t xml:space="preserve"> مزا</w:t>
      </w:r>
      <w:r w:rsidRPr="001D2FA9">
        <w:rPr>
          <w:rFonts w:cs="B Zar" w:hint="cs"/>
          <w:sz w:val="28"/>
          <w:szCs w:val="28"/>
          <w:rtl/>
        </w:rPr>
        <w:t>ی</w:t>
      </w:r>
      <w:r w:rsidRPr="001D2FA9">
        <w:rPr>
          <w:rFonts w:cs="B Zar" w:hint="eastAsia"/>
          <w:sz w:val="28"/>
          <w:szCs w:val="28"/>
          <w:rtl/>
        </w:rPr>
        <w:t>ا</w:t>
      </w:r>
      <w:r w:rsidRPr="001D2FA9">
        <w:rPr>
          <w:rFonts w:cs="B Zar" w:hint="cs"/>
          <w:sz w:val="28"/>
          <w:szCs w:val="28"/>
          <w:rtl/>
        </w:rPr>
        <w:t>ی</w:t>
      </w:r>
      <w:r w:rsidRPr="001D2FA9">
        <w:rPr>
          <w:rFonts w:cs="B Zar"/>
          <w:sz w:val="28"/>
          <w:szCs w:val="28"/>
          <w:rtl/>
        </w:rPr>
        <w:t xml:space="preserve"> اجرا</w:t>
      </w:r>
      <w:r w:rsidRPr="001D2FA9">
        <w:rPr>
          <w:rFonts w:cs="B Zar" w:hint="cs"/>
          <w:sz w:val="28"/>
          <w:szCs w:val="28"/>
          <w:rtl/>
        </w:rPr>
        <w:t>یی</w:t>
      </w:r>
      <w:r w:rsidRPr="001D2FA9">
        <w:rPr>
          <w:rFonts w:cs="B Zar"/>
          <w:sz w:val="28"/>
          <w:szCs w:val="28"/>
          <w:rtl/>
        </w:rPr>
        <w:t xml:space="preserve"> ا</w:t>
      </w:r>
      <w:r w:rsidRPr="001D2FA9">
        <w:rPr>
          <w:rFonts w:cs="B Zar" w:hint="cs"/>
          <w:sz w:val="28"/>
          <w:szCs w:val="28"/>
          <w:rtl/>
        </w:rPr>
        <w:t>ی</w:t>
      </w:r>
      <w:r w:rsidRPr="001D2FA9">
        <w:rPr>
          <w:rFonts w:cs="B Zar" w:hint="eastAsia"/>
          <w:sz w:val="28"/>
          <w:szCs w:val="28"/>
          <w:rtl/>
        </w:rPr>
        <w:t>ن</w:t>
      </w:r>
      <w:r w:rsidRPr="001D2FA9">
        <w:rPr>
          <w:rFonts w:cs="B Zar"/>
          <w:sz w:val="28"/>
          <w:szCs w:val="28"/>
          <w:rtl/>
        </w:rPr>
        <w:t xml:space="preserve"> دستورالعمل کاهش چشمگ</w:t>
      </w:r>
      <w:r w:rsidRPr="001D2FA9">
        <w:rPr>
          <w:rFonts w:cs="B Zar" w:hint="cs"/>
          <w:sz w:val="28"/>
          <w:szCs w:val="28"/>
          <w:rtl/>
        </w:rPr>
        <w:t>ی</w:t>
      </w:r>
      <w:r w:rsidRPr="001D2FA9">
        <w:rPr>
          <w:rFonts w:cs="B Zar" w:hint="eastAsia"/>
          <w:sz w:val="28"/>
          <w:szCs w:val="28"/>
          <w:rtl/>
        </w:rPr>
        <w:t>ر</w:t>
      </w:r>
      <w:r w:rsidRPr="001D2FA9">
        <w:rPr>
          <w:rFonts w:cs="B Zar"/>
          <w:sz w:val="28"/>
          <w:szCs w:val="28"/>
          <w:rtl/>
        </w:rPr>
        <w:t xml:space="preserve"> فضا</w:t>
      </w:r>
      <w:r w:rsidRPr="001D2FA9">
        <w:rPr>
          <w:rFonts w:cs="B Zar" w:hint="cs"/>
          <w:sz w:val="28"/>
          <w:szCs w:val="28"/>
          <w:rtl/>
        </w:rPr>
        <w:t>ی</w:t>
      </w:r>
      <w:r w:rsidRPr="001D2FA9">
        <w:rPr>
          <w:rFonts w:cs="B Zar"/>
          <w:sz w:val="28"/>
          <w:szCs w:val="28"/>
          <w:rtl/>
        </w:rPr>
        <w:t xml:space="preserve"> نگهدار</w:t>
      </w:r>
      <w:r w:rsidRPr="001D2FA9">
        <w:rPr>
          <w:rFonts w:cs="B Zar" w:hint="cs"/>
          <w:sz w:val="28"/>
          <w:szCs w:val="28"/>
          <w:rtl/>
        </w:rPr>
        <w:t>ی</w:t>
      </w:r>
      <w:r w:rsidRPr="001D2FA9">
        <w:rPr>
          <w:rFonts w:cs="B Zar"/>
          <w:sz w:val="28"/>
          <w:szCs w:val="28"/>
          <w:rtl/>
        </w:rPr>
        <w:t xml:space="preserve"> و با</w:t>
      </w:r>
      <w:r w:rsidRPr="001D2FA9">
        <w:rPr>
          <w:rFonts w:cs="B Zar" w:hint="cs"/>
          <w:sz w:val="28"/>
          <w:szCs w:val="28"/>
          <w:rtl/>
        </w:rPr>
        <w:t>ی</w:t>
      </w:r>
      <w:r w:rsidRPr="001D2FA9">
        <w:rPr>
          <w:rFonts w:cs="B Zar" w:hint="eastAsia"/>
          <w:sz w:val="28"/>
          <w:szCs w:val="28"/>
          <w:rtl/>
        </w:rPr>
        <w:t>گان</w:t>
      </w:r>
      <w:r w:rsidRPr="001D2FA9">
        <w:rPr>
          <w:rFonts w:cs="B Zar" w:hint="cs"/>
          <w:sz w:val="28"/>
          <w:szCs w:val="28"/>
          <w:rtl/>
        </w:rPr>
        <w:t>ی</w:t>
      </w:r>
      <w:r w:rsidRPr="001D2FA9">
        <w:rPr>
          <w:rFonts w:cs="B Zar"/>
          <w:sz w:val="28"/>
          <w:szCs w:val="28"/>
          <w:rtl/>
        </w:rPr>
        <w:t xml:space="preserve"> و در نت</w:t>
      </w:r>
      <w:r w:rsidRPr="001D2FA9">
        <w:rPr>
          <w:rFonts w:cs="B Zar" w:hint="cs"/>
          <w:sz w:val="28"/>
          <w:szCs w:val="28"/>
          <w:rtl/>
        </w:rPr>
        <w:t>ی</w:t>
      </w:r>
      <w:r w:rsidRPr="001D2FA9">
        <w:rPr>
          <w:rFonts w:cs="B Zar" w:hint="eastAsia"/>
          <w:sz w:val="28"/>
          <w:szCs w:val="28"/>
          <w:rtl/>
        </w:rPr>
        <w:t>جه</w:t>
      </w:r>
      <w:r w:rsidRPr="001D2FA9">
        <w:rPr>
          <w:rFonts w:cs="B Zar"/>
          <w:sz w:val="28"/>
          <w:szCs w:val="28"/>
          <w:rtl/>
        </w:rPr>
        <w:t xml:space="preserve"> </w:t>
      </w:r>
      <w:r w:rsidRPr="001D2FA9">
        <w:rPr>
          <w:rFonts w:cs="B Zar" w:hint="eastAsia"/>
          <w:sz w:val="28"/>
          <w:szCs w:val="28"/>
          <w:rtl/>
        </w:rPr>
        <w:t>آزادساز</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فضا</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کاربرد</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در</w:t>
      </w:r>
      <w:r w:rsidRPr="001D2FA9">
        <w:rPr>
          <w:rFonts w:cs="B Zar"/>
          <w:sz w:val="28"/>
          <w:szCs w:val="28"/>
          <w:rtl/>
        </w:rPr>
        <w:t xml:space="preserve"> </w:t>
      </w:r>
      <w:r w:rsidRPr="001D2FA9">
        <w:rPr>
          <w:rFonts w:cs="B Zar" w:hint="eastAsia"/>
          <w:sz w:val="28"/>
          <w:szCs w:val="28"/>
          <w:rtl/>
        </w:rPr>
        <w:t>شرا</w:t>
      </w:r>
      <w:r w:rsidRPr="001D2FA9">
        <w:rPr>
          <w:rFonts w:cs="B Zar" w:hint="cs"/>
          <w:sz w:val="28"/>
          <w:szCs w:val="28"/>
          <w:rtl/>
        </w:rPr>
        <w:t>ی</w:t>
      </w:r>
      <w:r w:rsidRPr="001D2FA9">
        <w:rPr>
          <w:rFonts w:cs="B Zar" w:hint="eastAsia"/>
          <w:sz w:val="28"/>
          <w:szCs w:val="28"/>
          <w:rtl/>
        </w:rPr>
        <w:t>ط</w:t>
      </w:r>
      <w:r w:rsidRPr="001D2FA9">
        <w:rPr>
          <w:rFonts w:cs="B Zar"/>
          <w:sz w:val="28"/>
          <w:szCs w:val="28"/>
          <w:rtl/>
        </w:rPr>
        <w:t xml:space="preserve"> </w:t>
      </w:r>
      <w:r w:rsidRPr="001D2FA9">
        <w:rPr>
          <w:rFonts w:cs="B Zar" w:hint="eastAsia"/>
          <w:sz w:val="28"/>
          <w:szCs w:val="28"/>
          <w:rtl/>
        </w:rPr>
        <w:t>فعل</w:t>
      </w:r>
      <w:r w:rsidRPr="001D2FA9">
        <w:rPr>
          <w:rFonts w:cs="B Zar" w:hint="cs"/>
          <w:sz w:val="28"/>
          <w:szCs w:val="28"/>
          <w:rtl/>
        </w:rPr>
        <w:t>ی</w:t>
      </w:r>
      <w:r w:rsidRPr="001D2FA9">
        <w:rPr>
          <w:rFonts w:cs="B Zar"/>
          <w:sz w:val="28"/>
          <w:szCs w:val="28"/>
          <w:rtl/>
        </w:rPr>
        <w:t xml:space="preserve"> </w:t>
      </w:r>
      <w:r w:rsidRPr="001D2FA9">
        <w:rPr>
          <w:rFonts w:cs="B Zar" w:hint="eastAsia"/>
          <w:sz w:val="28"/>
          <w:szCs w:val="28"/>
          <w:rtl/>
        </w:rPr>
        <w:t>ب</w:t>
      </w:r>
      <w:r w:rsidRPr="001D2FA9">
        <w:rPr>
          <w:rFonts w:cs="B Zar" w:hint="cs"/>
          <w:sz w:val="28"/>
          <w:szCs w:val="28"/>
          <w:rtl/>
        </w:rPr>
        <w:t>ی</w:t>
      </w:r>
      <w:r w:rsidRPr="001D2FA9">
        <w:rPr>
          <w:rFonts w:cs="B Zar" w:hint="eastAsia"/>
          <w:sz w:val="28"/>
          <w:szCs w:val="28"/>
          <w:rtl/>
        </w:rPr>
        <w:t>مارستان‌ها</w:t>
      </w:r>
      <w:r w:rsidRPr="001D2FA9">
        <w:rPr>
          <w:rFonts w:cs="B Zar" w:hint="cs"/>
          <w:sz w:val="28"/>
          <w:szCs w:val="28"/>
          <w:rtl/>
        </w:rPr>
        <w:t>،</w:t>
      </w:r>
      <w:r w:rsidRPr="001D2FA9">
        <w:rPr>
          <w:rFonts w:cs="B Zar"/>
          <w:sz w:val="28"/>
          <w:szCs w:val="28"/>
          <w:rtl/>
        </w:rPr>
        <w:t>کاهش هز</w:t>
      </w:r>
      <w:r w:rsidRPr="001D2FA9">
        <w:rPr>
          <w:rFonts w:cs="B Zar" w:hint="cs"/>
          <w:sz w:val="28"/>
          <w:szCs w:val="28"/>
          <w:rtl/>
        </w:rPr>
        <w:t>ی</w:t>
      </w:r>
      <w:r w:rsidRPr="001D2FA9">
        <w:rPr>
          <w:rFonts w:cs="B Zar" w:hint="eastAsia"/>
          <w:sz w:val="28"/>
          <w:szCs w:val="28"/>
          <w:rtl/>
        </w:rPr>
        <w:t>نه‌ها،</w:t>
      </w:r>
      <w:r w:rsidRPr="001D2FA9">
        <w:rPr>
          <w:rFonts w:cs="B Zar"/>
          <w:sz w:val="28"/>
          <w:szCs w:val="28"/>
          <w:rtl/>
        </w:rPr>
        <w:t xml:space="preserve"> </w:t>
      </w:r>
      <w:r w:rsidRPr="001D2FA9">
        <w:rPr>
          <w:rFonts w:cs="B Zar" w:hint="cs"/>
          <w:sz w:val="28"/>
          <w:szCs w:val="28"/>
          <w:rtl/>
        </w:rPr>
        <w:t>بهبود نگهداری پرونده</w:t>
      </w:r>
      <w:r w:rsidRPr="001D2FA9">
        <w:rPr>
          <w:rFonts w:cs="B Zar"/>
          <w:sz w:val="28"/>
          <w:szCs w:val="28"/>
          <w:rtl/>
        </w:rPr>
        <w:softHyphen/>
      </w:r>
      <w:r w:rsidRPr="001D2FA9">
        <w:rPr>
          <w:rFonts w:cs="B Zar" w:hint="cs"/>
          <w:sz w:val="28"/>
          <w:szCs w:val="28"/>
          <w:rtl/>
        </w:rPr>
        <w:t xml:space="preserve">ها در طولانی مدت، </w:t>
      </w:r>
      <w:r w:rsidRPr="001D2FA9">
        <w:rPr>
          <w:rFonts w:cs="B Zar"/>
          <w:sz w:val="28"/>
          <w:szCs w:val="28"/>
          <w:rtl/>
        </w:rPr>
        <w:t>تسه</w:t>
      </w:r>
      <w:r w:rsidRPr="001D2FA9">
        <w:rPr>
          <w:rFonts w:cs="B Zar" w:hint="cs"/>
          <w:sz w:val="28"/>
          <w:szCs w:val="28"/>
          <w:rtl/>
        </w:rPr>
        <w:t>ی</w:t>
      </w:r>
      <w:r w:rsidRPr="001D2FA9">
        <w:rPr>
          <w:rFonts w:cs="B Zar" w:hint="eastAsia"/>
          <w:sz w:val="28"/>
          <w:szCs w:val="28"/>
          <w:rtl/>
        </w:rPr>
        <w:t>ل</w:t>
      </w:r>
      <w:r w:rsidRPr="001D2FA9">
        <w:rPr>
          <w:rFonts w:cs="B Zar" w:hint="cs"/>
          <w:sz w:val="28"/>
          <w:szCs w:val="28"/>
          <w:rtl/>
        </w:rPr>
        <w:t xml:space="preserve"> در</w:t>
      </w:r>
      <w:r w:rsidRPr="001D2FA9">
        <w:rPr>
          <w:rFonts w:cs="B Zar"/>
          <w:sz w:val="28"/>
          <w:szCs w:val="28"/>
          <w:rtl/>
        </w:rPr>
        <w:t xml:space="preserve"> دسترس</w:t>
      </w:r>
      <w:r w:rsidRPr="001D2FA9">
        <w:rPr>
          <w:rFonts w:cs="B Zar" w:hint="cs"/>
          <w:sz w:val="28"/>
          <w:szCs w:val="28"/>
          <w:rtl/>
        </w:rPr>
        <w:t>ی امن</w:t>
      </w:r>
      <w:r w:rsidRPr="001D2FA9">
        <w:rPr>
          <w:rFonts w:cs="B Zar"/>
          <w:sz w:val="28"/>
          <w:szCs w:val="28"/>
          <w:rtl/>
        </w:rPr>
        <w:t xml:space="preserve"> کاربران به اسناد درمان</w:t>
      </w:r>
      <w:r w:rsidRPr="001D2FA9">
        <w:rPr>
          <w:rFonts w:cs="B Zar" w:hint="cs"/>
          <w:sz w:val="28"/>
          <w:szCs w:val="28"/>
          <w:rtl/>
        </w:rPr>
        <w:t>ی</w:t>
      </w:r>
      <w:r w:rsidRPr="001D2FA9">
        <w:rPr>
          <w:rFonts w:cs="B Zar" w:hint="eastAsia"/>
          <w:sz w:val="28"/>
          <w:szCs w:val="28"/>
          <w:rtl/>
        </w:rPr>
        <w:t>،</w:t>
      </w:r>
      <w:r w:rsidRPr="001D2FA9">
        <w:rPr>
          <w:rFonts w:cs="B Zar"/>
          <w:sz w:val="28"/>
          <w:szCs w:val="28"/>
          <w:rtl/>
        </w:rPr>
        <w:t xml:space="preserve"> افزا</w:t>
      </w:r>
      <w:r w:rsidRPr="001D2FA9">
        <w:rPr>
          <w:rFonts w:cs="B Zar" w:hint="cs"/>
          <w:sz w:val="28"/>
          <w:szCs w:val="28"/>
          <w:rtl/>
        </w:rPr>
        <w:t>ی</w:t>
      </w:r>
      <w:r w:rsidRPr="001D2FA9">
        <w:rPr>
          <w:rFonts w:cs="B Zar" w:hint="eastAsia"/>
          <w:sz w:val="28"/>
          <w:szCs w:val="28"/>
          <w:rtl/>
        </w:rPr>
        <w:t>ش</w:t>
      </w:r>
      <w:r w:rsidRPr="001D2FA9">
        <w:rPr>
          <w:rFonts w:cs="B Zar"/>
          <w:sz w:val="28"/>
          <w:szCs w:val="28"/>
          <w:rtl/>
        </w:rPr>
        <w:t xml:space="preserve"> ا</w:t>
      </w:r>
      <w:r w:rsidRPr="001D2FA9">
        <w:rPr>
          <w:rFonts w:cs="B Zar" w:hint="cs"/>
          <w:sz w:val="28"/>
          <w:szCs w:val="28"/>
          <w:rtl/>
        </w:rPr>
        <w:t>ی</w:t>
      </w:r>
      <w:r w:rsidRPr="001D2FA9">
        <w:rPr>
          <w:rFonts w:cs="B Zar" w:hint="eastAsia"/>
          <w:sz w:val="28"/>
          <w:szCs w:val="28"/>
          <w:rtl/>
        </w:rPr>
        <w:t>من</w:t>
      </w:r>
      <w:r w:rsidRPr="001D2FA9">
        <w:rPr>
          <w:rFonts w:cs="B Zar" w:hint="cs"/>
          <w:sz w:val="28"/>
          <w:szCs w:val="28"/>
          <w:rtl/>
        </w:rPr>
        <w:t>ی</w:t>
      </w:r>
      <w:r w:rsidRPr="001D2FA9">
        <w:rPr>
          <w:rFonts w:cs="B Zar"/>
          <w:sz w:val="28"/>
          <w:szCs w:val="28"/>
          <w:rtl/>
        </w:rPr>
        <w:t xml:space="preserve"> و جلوگ</w:t>
      </w:r>
      <w:r w:rsidRPr="001D2FA9">
        <w:rPr>
          <w:rFonts w:cs="B Zar" w:hint="cs"/>
          <w:sz w:val="28"/>
          <w:szCs w:val="28"/>
          <w:rtl/>
        </w:rPr>
        <w:t>ی</w:t>
      </w:r>
      <w:r w:rsidRPr="001D2FA9">
        <w:rPr>
          <w:rFonts w:cs="B Zar" w:hint="eastAsia"/>
          <w:sz w:val="28"/>
          <w:szCs w:val="28"/>
          <w:rtl/>
        </w:rPr>
        <w:t>ر</w:t>
      </w:r>
      <w:r w:rsidRPr="001D2FA9">
        <w:rPr>
          <w:rFonts w:cs="B Zar" w:hint="cs"/>
          <w:sz w:val="28"/>
          <w:szCs w:val="28"/>
          <w:rtl/>
        </w:rPr>
        <w:t>ی</w:t>
      </w:r>
      <w:r w:rsidRPr="001D2FA9">
        <w:rPr>
          <w:rFonts w:cs="B Zar"/>
          <w:sz w:val="28"/>
          <w:szCs w:val="28"/>
          <w:rtl/>
        </w:rPr>
        <w:t xml:space="preserve"> از مفقود شدن پرونده‌ها و اسناد درمان</w:t>
      </w:r>
      <w:r w:rsidRPr="001D2FA9">
        <w:rPr>
          <w:rFonts w:cs="B Zar" w:hint="cs"/>
          <w:sz w:val="28"/>
          <w:szCs w:val="28"/>
          <w:rtl/>
        </w:rPr>
        <w:t>ی و در نهایت تسهیل در تبادل الکترونیک و امن پرونده</w:t>
      </w:r>
      <w:r w:rsidRPr="001D2FA9">
        <w:rPr>
          <w:rFonts w:cs="B Zar"/>
          <w:sz w:val="28"/>
          <w:szCs w:val="28"/>
          <w:rtl/>
        </w:rPr>
        <w:softHyphen/>
      </w:r>
      <w:r w:rsidRPr="001D2FA9">
        <w:rPr>
          <w:rFonts w:cs="B Zar" w:hint="cs"/>
          <w:sz w:val="28"/>
          <w:szCs w:val="28"/>
          <w:rtl/>
        </w:rPr>
        <w:t>ها با درخواست کنندگان مجاز</w:t>
      </w:r>
      <w:r w:rsidRPr="001D2FA9">
        <w:rPr>
          <w:rFonts w:cs="B Zar"/>
          <w:sz w:val="28"/>
          <w:szCs w:val="28"/>
          <w:rtl/>
        </w:rPr>
        <w:t xml:space="preserve"> م</w:t>
      </w:r>
      <w:r w:rsidRPr="001D2FA9">
        <w:rPr>
          <w:rFonts w:cs="B Zar" w:hint="cs"/>
          <w:sz w:val="28"/>
          <w:szCs w:val="28"/>
          <w:rtl/>
        </w:rPr>
        <w:t>ی‌</w:t>
      </w:r>
      <w:r w:rsidRPr="001D2FA9">
        <w:rPr>
          <w:rFonts w:cs="B Zar" w:hint="eastAsia"/>
          <w:sz w:val="28"/>
          <w:szCs w:val="28"/>
          <w:rtl/>
        </w:rPr>
        <w:t>باشد</w:t>
      </w:r>
      <w:r w:rsidRPr="001D2FA9">
        <w:rPr>
          <w:rFonts w:cs="B Zar"/>
          <w:sz w:val="28"/>
          <w:szCs w:val="28"/>
          <w:rtl/>
        </w:rPr>
        <w:t>.</w:t>
      </w:r>
      <w:r w:rsidR="002953B9" w:rsidRPr="002953B9">
        <w:rPr>
          <w:rFonts w:cs="B Zar" w:hint="cs"/>
          <w:sz w:val="28"/>
          <w:szCs w:val="28"/>
          <w:rtl/>
        </w:rPr>
        <w:t xml:space="preserve"> </w:t>
      </w:r>
    </w:p>
    <w:p w14:paraId="339E5C44" w14:textId="1FCA32EF" w:rsidR="002953B9" w:rsidRDefault="00247752" w:rsidP="002953B9">
      <w:pPr>
        <w:pStyle w:val="2"/>
        <w:spacing w:before="120" w:after="120" w:line="276" w:lineRule="auto"/>
        <w:rPr>
          <w:rFonts w:cs="B Zar"/>
          <w:sz w:val="28"/>
          <w:szCs w:val="28"/>
          <w:rtl/>
        </w:rPr>
      </w:pPr>
      <w:r w:rsidRPr="002953B9">
        <w:rPr>
          <w:rFonts w:cs="B Zar" w:hint="cs"/>
          <w:b/>
          <w:bCs/>
          <w:color w:val="auto"/>
          <w:sz w:val="32"/>
          <w:szCs w:val="32"/>
          <w:rtl/>
        </w:rPr>
        <w:t>هدف و دامنه طرح</w:t>
      </w:r>
      <w:r w:rsidR="002953B9" w:rsidRPr="002953B9">
        <w:rPr>
          <w:rFonts w:cs="B Zar" w:hint="cs"/>
          <w:b/>
          <w:bCs/>
          <w:color w:val="auto"/>
          <w:sz w:val="32"/>
          <w:szCs w:val="32"/>
          <w:rtl/>
        </w:rPr>
        <w:t xml:space="preserve"> </w:t>
      </w:r>
      <w:r w:rsidRPr="002953B9">
        <w:rPr>
          <w:rFonts w:cs="B Zar" w:hint="cs"/>
          <w:b/>
          <w:bCs/>
          <w:color w:val="auto"/>
          <w:sz w:val="32"/>
          <w:szCs w:val="32"/>
          <w:rtl/>
        </w:rPr>
        <w:t>هدف:</w:t>
      </w:r>
      <w:r w:rsidRPr="002953B9">
        <w:rPr>
          <w:rFonts w:cs="B Zar" w:hint="cs"/>
          <w:sz w:val="28"/>
          <w:szCs w:val="28"/>
          <w:rtl/>
        </w:rPr>
        <w:t xml:space="preserve"> </w:t>
      </w:r>
      <w:r w:rsidRPr="002953B9">
        <w:rPr>
          <w:rFonts w:cs="B Zar"/>
          <w:sz w:val="28"/>
          <w:szCs w:val="28"/>
          <w:rtl/>
        </w:rPr>
        <w:t>هدف از ا</w:t>
      </w:r>
      <w:r w:rsidRPr="002953B9">
        <w:rPr>
          <w:rFonts w:cs="B Zar" w:hint="cs"/>
          <w:sz w:val="28"/>
          <w:szCs w:val="28"/>
          <w:rtl/>
        </w:rPr>
        <w:t>ی</w:t>
      </w:r>
      <w:r w:rsidRPr="002953B9">
        <w:rPr>
          <w:rFonts w:cs="B Zar" w:hint="eastAsia"/>
          <w:sz w:val="28"/>
          <w:szCs w:val="28"/>
          <w:rtl/>
        </w:rPr>
        <w:t>ن</w:t>
      </w:r>
      <w:r w:rsidRPr="002953B9">
        <w:rPr>
          <w:rFonts w:cs="B Zar"/>
          <w:sz w:val="28"/>
          <w:szCs w:val="28"/>
          <w:rtl/>
        </w:rPr>
        <w:t xml:space="preserve"> دستورالعمل، </w:t>
      </w:r>
      <w:del w:id="25" w:author="Parisa Khakshour Saadat" w:date="2024-07-31T14:30:00Z">
        <w:r w:rsidRPr="002953B9" w:rsidDel="005310EF">
          <w:rPr>
            <w:rFonts w:cs="B Zar" w:hint="cs"/>
            <w:sz w:val="28"/>
            <w:szCs w:val="28"/>
            <w:rtl/>
          </w:rPr>
          <w:delText>ارایه</w:delText>
        </w:r>
      </w:del>
      <w:ins w:id="26" w:author="Parisa Khakshour Saadat" w:date="2024-07-31T14:30:00Z">
        <w:r w:rsidR="005310EF">
          <w:rPr>
            <w:rFonts w:cs="B Zar" w:hint="cs"/>
            <w:sz w:val="28"/>
            <w:szCs w:val="28"/>
            <w:rtl/>
          </w:rPr>
          <w:t xml:space="preserve">ارائه </w:t>
        </w:r>
      </w:ins>
      <w:r w:rsidRPr="002953B9">
        <w:rPr>
          <w:rFonts w:cs="B Zar"/>
          <w:sz w:val="28"/>
          <w:szCs w:val="28"/>
          <w:rtl/>
        </w:rPr>
        <w:t xml:space="preserve"> ش</w:t>
      </w:r>
      <w:r w:rsidRPr="002953B9">
        <w:rPr>
          <w:rFonts w:cs="B Zar" w:hint="cs"/>
          <w:sz w:val="28"/>
          <w:szCs w:val="28"/>
          <w:rtl/>
        </w:rPr>
        <w:t>ی</w:t>
      </w:r>
      <w:r w:rsidRPr="002953B9">
        <w:rPr>
          <w:rFonts w:cs="B Zar" w:hint="eastAsia"/>
          <w:sz w:val="28"/>
          <w:szCs w:val="28"/>
          <w:rtl/>
        </w:rPr>
        <w:t>وه‌نامه</w:t>
      </w:r>
      <w:r w:rsidRPr="002953B9">
        <w:rPr>
          <w:rFonts w:cs="B Zar"/>
          <w:sz w:val="28"/>
          <w:szCs w:val="28"/>
          <w:rtl/>
        </w:rPr>
        <w:t xml:space="preserve"> استانداردساز</w:t>
      </w:r>
      <w:r w:rsidRPr="002953B9">
        <w:rPr>
          <w:rFonts w:cs="B Zar" w:hint="cs"/>
          <w:sz w:val="28"/>
          <w:szCs w:val="28"/>
          <w:rtl/>
        </w:rPr>
        <w:t>ی</w:t>
      </w:r>
      <w:r w:rsidRPr="002953B9">
        <w:rPr>
          <w:rFonts w:cs="B Zar"/>
          <w:sz w:val="28"/>
          <w:szCs w:val="28"/>
          <w:rtl/>
        </w:rPr>
        <w:t xml:space="preserve"> تبد</w:t>
      </w:r>
      <w:r w:rsidRPr="002953B9">
        <w:rPr>
          <w:rFonts w:cs="B Zar" w:hint="cs"/>
          <w:sz w:val="28"/>
          <w:szCs w:val="28"/>
          <w:rtl/>
        </w:rPr>
        <w:t>ی</w:t>
      </w:r>
      <w:r w:rsidRPr="002953B9">
        <w:rPr>
          <w:rFonts w:cs="B Zar" w:hint="eastAsia"/>
          <w:sz w:val="28"/>
          <w:szCs w:val="28"/>
          <w:rtl/>
        </w:rPr>
        <w:t>ل</w:t>
      </w:r>
      <w:r w:rsidRPr="002953B9">
        <w:rPr>
          <w:rFonts w:cs="B Zar"/>
          <w:sz w:val="28"/>
          <w:szCs w:val="28"/>
          <w:rtl/>
        </w:rPr>
        <w:t xml:space="preserve"> اسناد کاغذ</w:t>
      </w:r>
      <w:r w:rsidRPr="002953B9">
        <w:rPr>
          <w:rFonts w:cs="B Zar" w:hint="cs"/>
          <w:sz w:val="28"/>
          <w:szCs w:val="28"/>
          <w:rtl/>
        </w:rPr>
        <w:t>ی</w:t>
      </w:r>
      <w:r w:rsidRPr="002953B9">
        <w:rPr>
          <w:rFonts w:cs="B Zar"/>
          <w:sz w:val="28"/>
          <w:szCs w:val="28"/>
          <w:rtl/>
        </w:rPr>
        <w:t xml:space="preserve"> به </w:t>
      </w:r>
      <w:r w:rsidRPr="002953B9">
        <w:rPr>
          <w:rFonts w:cs="B Zar" w:hint="cs"/>
          <w:sz w:val="28"/>
          <w:szCs w:val="28"/>
          <w:rtl/>
        </w:rPr>
        <w:t xml:space="preserve">اسناد </w:t>
      </w:r>
      <w:r w:rsidRPr="002953B9">
        <w:rPr>
          <w:rFonts w:cs="B Zar"/>
          <w:sz w:val="28"/>
          <w:szCs w:val="28"/>
          <w:rtl/>
        </w:rPr>
        <w:t>تصو</w:t>
      </w:r>
      <w:r w:rsidRPr="002953B9">
        <w:rPr>
          <w:rFonts w:cs="B Zar" w:hint="cs"/>
          <w:sz w:val="28"/>
          <w:szCs w:val="28"/>
          <w:rtl/>
        </w:rPr>
        <w:t>ی</w:t>
      </w:r>
      <w:r w:rsidRPr="002953B9">
        <w:rPr>
          <w:rFonts w:cs="B Zar" w:hint="eastAsia"/>
          <w:sz w:val="28"/>
          <w:szCs w:val="28"/>
          <w:rtl/>
        </w:rPr>
        <w:t>ر</w:t>
      </w:r>
      <w:r w:rsidRPr="002953B9">
        <w:rPr>
          <w:rFonts w:cs="B Zar" w:hint="cs"/>
          <w:sz w:val="28"/>
          <w:szCs w:val="28"/>
          <w:rtl/>
        </w:rPr>
        <w:t>ی</w:t>
      </w:r>
      <w:r w:rsidRPr="002953B9">
        <w:rPr>
          <w:rFonts w:cs="B Zar"/>
          <w:sz w:val="28"/>
          <w:szCs w:val="28"/>
          <w:rtl/>
        </w:rPr>
        <w:t xml:space="preserve"> و نگهدار</w:t>
      </w:r>
      <w:r w:rsidRPr="002953B9">
        <w:rPr>
          <w:rFonts w:cs="B Zar" w:hint="cs"/>
          <w:sz w:val="28"/>
          <w:szCs w:val="28"/>
          <w:rtl/>
        </w:rPr>
        <w:t>ی</w:t>
      </w:r>
      <w:r w:rsidRPr="002953B9">
        <w:rPr>
          <w:rFonts w:cs="B Zar"/>
          <w:sz w:val="28"/>
          <w:szCs w:val="28"/>
          <w:rtl/>
        </w:rPr>
        <w:t xml:space="preserve"> آن‌ها م</w:t>
      </w:r>
      <w:r w:rsidRPr="002953B9">
        <w:rPr>
          <w:rFonts w:cs="B Zar" w:hint="cs"/>
          <w:sz w:val="28"/>
          <w:szCs w:val="28"/>
          <w:rtl/>
        </w:rPr>
        <w:t>ی‌</w:t>
      </w:r>
      <w:r w:rsidRPr="002953B9">
        <w:rPr>
          <w:rFonts w:cs="B Zar" w:hint="eastAsia"/>
          <w:sz w:val="28"/>
          <w:szCs w:val="28"/>
          <w:rtl/>
        </w:rPr>
        <w:t>باشد،</w:t>
      </w:r>
      <w:r w:rsidRPr="002953B9">
        <w:rPr>
          <w:rFonts w:cs="B Zar"/>
          <w:sz w:val="28"/>
          <w:szCs w:val="28"/>
          <w:rtl/>
        </w:rPr>
        <w:t xml:space="preserve"> ب</w:t>
      </w:r>
      <w:r w:rsidRPr="002953B9">
        <w:rPr>
          <w:rFonts w:cs="B Zar" w:hint="cs"/>
          <w:sz w:val="28"/>
          <w:szCs w:val="28"/>
          <w:rtl/>
        </w:rPr>
        <w:t xml:space="preserve">ه نحوی که </w:t>
      </w:r>
      <w:r w:rsidRPr="002953B9">
        <w:rPr>
          <w:rFonts w:cs="B Zar"/>
          <w:sz w:val="28"/>
          <w:szCs w:val="28"/>
          <w:rtl/>
        </w:rPr>
        <w:t>اطم</w:t>
      </w:r>
      <w:r w:rsidRPr="002953B9">
        <w:rPr>
          <w:rFonts w:cs="B Zar" w:hint="cs"/>
          <w:sz w:val="28"/>
          <w:szCs w:val="28"/>
          <w:rtl/>
        </w:rPr>
        <w:t>ی</w:t>
      </w:r>
      <w:r w:rsidRPr="002953B9">
        <w:rPr>
          <w:rFonts w:cs="B Zar" w:hint="eastAsia"/>
          <w:sz w:val="28"/>
          <w:szCs w:val="28"/>
          <w:rtl/>
        </w:rPr>
        <w:t>نان</w:t>
      </w:r>
      <w:r w:rsidRPr="002953B9">
        <w:rPr>
          <w:rFonts w:cs="B Zar" w:hint="cs"/>
          <w:sz w:val="28"/>
          <w:szCs w:val="28"/>
          <w:rtl/>
        </w:rPr>
        <w:t xml:space="preserve"> کامل</w:t>
      </w:r>
      <w:r w:rsidRPr="002953B9">
        <w:rPr>
          <w:rFonts w:cs="B Zar"/>
          <w:sz w:val="28"/>
          <w:szCs w:val="28"/>
          <w:rtl/>
        </w:rPr>
        <w:t xml:space="preserve"> از انطباق </w:t>
      </w:r>
      <w:r w:rsidRPr="002953B9">
        <w:rPr>
          <w:rFonts w:cs="B Zar" w:hint="cs"/>
          <w:sz w:val="28"/>
          <w:szCs w:val="28"/>
          <w:rtl/>
        </w:rPr>
        <w:t xml:space="preserve">دقیق </w:t>
      </w:r>
      <w:r w:rsidRPr="002953B9">
        <w:rPr>
          <w:rFonts w:cs="B Zar"/>
          <w:sz w:val="28"/>
          <w:szCs w:val="28"/>
          <w:rtl/>
        </w:rPr>
        <w:t>اسناد د</w:t>
      </w:r>
      <w:r w:rsidRPr="002953B9">
        <w:rPr>
          <w:rFonts w:cs="B Zar" w:hint="cs"/>
          <w:sz w:val="28"/>
          <w:szCs w:val="28"/>
          <w:rtl/>
        </w:rPr>
        <w:t>ی</w:t>
      </w:r>
      <w:r w:rsidRPr="002953B9">
        <w:rPr>
          <w:rFonts w:cs="B Zar" w:hint="eastAsia"/>
          <w:sz w:val="28"/>
          <w:szCs w:val="28"/>
          <w:rtl/>
        </w:rPr>
        <w:t>ج</w:t>
      </w:r>
      <w:r w:rsidRPr="002953B9">
        <w:rPr>
          <w:rFonts w:cs="B Zar" w:hint="cs"/>
          <w:sz w:val="28"/>
          <w:szCs w:val="28"/>
          <w:rtl/>
        </w:rPr>
        <w:t>ی</w:t>
      </w:r>
      <w:r w:rsidRPr="002953B9">
        <w:rPr>
          <w:rFonts w:cs="B Zar" w:hint="eastAsia"/>
          <w:sz w:val="28"/>
          <w:szCs w:val="28"/>
          <w:rtl/>
        </w:rPr>
        <w:t>تال</w:t>
      </w:r>
      <w:r w:rsidRPr="002953B9">
        <w:rPr>
          <w:rFonts w:cs="B Zar" w:hint="cs"/>
          <w:sz w:val="28"/>
          <w:szCs w:val="28"/>
          <w:rtl/>
        </w:rPr>
        <w:t>ی</w:t>
      </w:r>
      <w:r w:rsidRPr="002953B9">
        <w:rPr>
          <w:rFonts w:cs="B Zar"/>
          <w:sz w:val="28"/>
          <w:szCs w:val="28"/>
          <w:rtl/>
        </w:rPr>
        <w:t xml:space="preserve"> با اسناد ف</w:t>
      </w:r>
      <w:r w:rsidRPr="002953B9">
        <w:rPr>
          <w:rFonts w:cs="B Zar" w:hint="cs"/>
          <w:sz w:val="28"/>
          <w:szCs w:val="28"/>
          <w:rtl/>
        </w:rPr>
        <w:t>ی</w:t>
      </w:r>
      <w:r w:rsidRPr="002953B9">
        <w:rPr>
          <w:rFonts w:cs="B Zar" w:hint="eastAsia"/>
          <w:sz w:val="28"/>
          <w:szCs w:val="28"/>
          <w:rtl/>
        </w:rPr>
        <w:t>ز</w:t>
      </w:r>
      <w:r w:rsidRPr="002953B9">
        <w:rPr>
          <w:rFonts w:cs="B Zar" w:hint="cs"/>
          <w:sz w:val="28"/>
          <w:szCs w:val="28"/>
          <w:rtl/>
        </w:rPr>
        <w:t>ی</w:t>
      </w:r>
      <w:r w:rsidRPr="002953B9">
        <w:rPr>
          <w:rFonts w:cs="B Zar" w:hint="eastAsia"/>
          <w:sz w:val="28"/>
          <w:szCs w:val="28"/>
          <w:rtl/>
        </w:rPr>
        <w:t>ک</w:t>
      </w:r>
      <w:r w:rsidRPr="002953B9">
        <w:rPr>
          <w:rFonts w:cs="B Zar" w:hint="cs"/>
          <w:sz w:val="28"/>
          <w:szCs w:val="28"/>
          <w:rtl/>
        </w:rPr>
        <w:t xml:space="preserve">ی </w:t>
      </w:r>
      <w:r w:rsidRPr="002953B9">
        <w:rPr>
          <w:rFonts w:cs="B Zar" w:hint="eastAsia"/>
          <w:sz w:val="28"/>
          <w:szCs w:val="28"/>
          <w:rtl/>
        </w:rPr>
        <w:t>و</w:t>
      </w:r>
      <w:r w:rsidRPr="002953B9">
        <w:rPr>
          <w:rFonts w:cs="B Zar"/>
          <w:sz w:val="28"/>
          <w:szCs w:val="28"/>
          <w:rtl/>
        </w:rPr>
        <w:t xml:space="preserve"> </w:t>
      </w:r>
      <w:r w:rsidRPr="002953B9">
        <w:rPr>
          <w:rFonts w:cs="B Zar" w:hint="cs"/>
          <w:sz w:val="28"/>
          <w:szCs w:val="28"/>
          <w:rtl/>
        </w:rPr>
        <w:t>امکان نگهداری دایم</w:t>
      </w:r>
      <w:r w:rsidRPr="002953B9">
        <w:rPr>
          <w:rFonts w:cs="B Zar"/>
          <w:sz w:val="28"/>
          <w:szCs w:val="28"/>
          <w:rtl/>
        </w:rPr>
        <w:t xml:space="preserve"> حاصل گردد.</w:t>
      </w:r>
    </w:p>
    <w:p w14:paraId="5D467DBC" w14:textId="2B10BA37" w:rsidR="002953B9" w:rsidRDefault="00247752" w:rsidP="002953B9">
      <w:pPr>
        <w:pStyle w:val="2"/>
        <w:spacing w:before="120" w:after="120" w:line="276" w:lineRule="auto"/>
        <w:rPr>
          <w:rFonts w:cs="B Zar"/>
          <w:sz w:val="28"/>
          <w:szCs w:val="28"/>
          <w:rtl/>
        </w:rPr>
      </w:pPr>
      <w:r w:rsidRPr="002953B9">
        <w:rPr>
          <w:rFonts w:cs="B Zar" w:hint="cs"/>
          <w:b/>
          <w:bCs/>
          <w:sz w:val="28"/>
          <w:szCs w:val="28"/>
          <w:rtl/>
        </w:rPr>
        <w:t>دامنه طرح:</w:t>
      </w:r>
      <w:r w:rsidRPr="002953B9">
        <w:rPr>
          <w:rFonts w:cs="B Zar" w:hint="cs"/>
          <w:sz w:val="28"/>
          <w:szCs w:val="28"/>
          <w:rtl/>
        </w:rPr>
        <w:t xml:space="preserve"> </w:t>
      </w:r>
      <w:r w:rsidRPr="002953B9">
        <w:rPr>
          <w:rFonts w:cs="B Zar" w:hint="eastAsia"/>
          <w:sz w:val="28"/>
          <w:szCs w:val="28"/>
          <w:rtl/>
        </w:rPr>
        <w:t>محدوده</w:t>
      </w:r>
      <w:r w:rsidRPr="002953B9">
        <w:rPr>
          <w:rFonts w:cs="B Zar"/>
          <w:sz w:val="28"/>
          <w:szCs w:val="28"/>
          <w:rtl/>
        </w:rPr>
        <w:t xml:space="preserve"> </w:t>
      </w:r>
      <w:r w:rsidRPr="002953B9">
        <w:rPr>
          <w:rFonts w:cs="B Zar" w:hint="eastAsia"/>
          <w:sz w:val="28"/>
          <w:szCs w:val="28"/>
          <w:rtl/>
        </w:rPr>
        <w:t>ا</w:t>
      </w:r>
      <w:r w:rsidRPr="002953B9">
        <w:rPr>
          <w:rFonts w:cs="B Zar" w:hint="cs"/>
          <w:sz w:val="28"/>
          <w:szCs w:val="28"/>
          <w:rtl/>
        </w:rPr>
        <w:t>ی</w:t>
      </w:r>
      <w:r w:rsidRPr="002953B9">
        <w:rPr>
          <w:rFonts w:cs="B Zar" w:hint="eastAsia"/>
          <w:sz w:val="28"/>
          <w:szCs w:val="28"/>
          <w:rtl/>
        </w:rPr>
        <w:t>ن</w:t>
      </w:r>
      <w:r w:rsidRPr="002953B9">
        <w:rPr>
          <w:rFonts w:cs="B Zar"/>
          <w:sz w:val="28"/>
          <w:szCs w:val="28"/>
          <w:rtl/>
        </w:rPr>
        <w:t xml:space="preserve"> </w:t>
      </w:r>
      <w:r w:rsidRPr="002953B9">
        <w:rPr>
          <w:rFonts w:cs="B Zar" w:hint="eastAsia"/>
          <w:sz w:val="28"/>
          <w:szCs w:val="28"/>
          <w:rtl/>
        </w:rPr>
        <w:t>دستورالعمل</w:t>
      </w:r>
      <w:r w:rsidRPr="002953B9">
        <w:rPr>
          <w:rFonts w:cs="B Zar"/>
          <w:sz w:val="28"/>
          <w:szCs w:val="28"/>
          <w:rtl/>
        </w:rPr>
        <w:t xml:space="preserve"> </w:t>
      </w:r>
      <w:r w:rsidRPr="002953B9">
        <w:rPr>
          <w:rFonts w:cs="B Zar" w:hint="eastAsia"/>
          <w:sz w:val="28"/>
          <w:szCs w:val="28"/>
          <w:rtl/>
        </w:rPr>
        <w:t>کل</w:t>
      </w:r>
      <w:r w:rsidRPr="002953B9">
        <w:rPr>
          <w:rFonts w:cs="B Zar" w:hint="cs"/>
          <w:sz w:val="28"/>
          <w:szCs w:val="28"/>
          <w:rtl/>
        </w:rPr>
        <w:t>ی</w:t>
      </w:r>
      <w:r w:rsidRPr="002953B9">
        <w:rPr>
          <w:rFonts w:cs="B Zar" w:hint="eastAsia"/>
          <w:sz w:val="28"/>
          <w:szCs w:val="28"/>
          <w:rtl/>
        </w:rPr>
        <w:t>ه</w:t>
      </w:r>
      <w:r w:rsidRPr="002953B9">
        <w:rPr>
          <w:rFonts w:cs="B Zar"/>
          <w:sz w:val="28"/>
          <w:szCs w:val="28"/>
          <w:rtl/>
        </w:rPr>
        <w:t xml:space="preserve"> </w:t>
      </w:r>
      <w:r w:rsidRPr="002953B9">
        <w:rPr>
          <w:rFonts w:cs="B Zar" w:hint="eastAsia"/>
          <w:sz w:val="28"/>
          <w:szCs w:val="28"/>
          <w:rtl/>
        </w:rPr>
        <w:t>خدمات</w:t>
      </w:r>
      <w:r w:rsidRPr="002953B9">
        <w:rPr>
          <w:rFonts w:cs="B Zar"/>
          <w:sz w:val="28"/>
          <w:szCs w:val="28"/>
          <w:rtl/>
        </w:rPr>
        <w:t xml:space="preserve"> </w:t>
      </w:r>
      <w:r w:rsidRPr="002953B9">
        <w:rPr>
          <w:rFonts w:cs="B Zar" w:hint="eastAsia"/>
          <w:sz w:val="28"/>
          <w:szCs w:val="28"/>
          <w:rtl/>
        </w:rPr>
        <w:t>اسکن</w:t>
      </w:r>
      <w:r w:rsidRPr="002953B9">
        <w:rPr>
          <w:rFonts w:cs="B Zar"/>
          <w:sz w:val="28"/>
          <w:szCs w:val="28"/>
          <w:rtl/>
        </w:rPr>
        <w:t xml:space="preserve"> </w:t>
      </w:r>
      <w:r w:rsidRPr="002953B9">
        <w:rPr>
          <w:rFonts w:cs="B Zar" w:hint="eastAsia"/>
          <w:sz w:val="28"/>
          <w:szCs w:val="28"/>
          <w:rtl/>
        </w:rPr>
        <w:t>و</w:t>
      </w:r>
      <w:r w:rsidRPr="002953B9">
        <w:rPr>
          <w:rFonts w:cs="B Zar"/>
          <w:sz w:val="28"/>
          <w:szCs w:val="28"/>
          <w:rtl/>
        </w:rPr>
        <w:t xml:space="preserve"> </w:t>
      </w:r>
      <w:r w:rsidRPr="002953B9">
        <w:rPr>
          <w:rFonts w:cs="B Zar" w:hint="eastAsia"/>
          <w:sz w:val="28"/>
          <w:szCs w:val="28"/>
          <w:rtl/>
        </w:rPr>
        <w:t>ذخ</w:t>
      </w:r>
      <w:r w:rsidRPr="002953B9">
        <w:rPr>
          <w:rFonts w:cs="B Zar" w:hint="cs"/>
          <w:sz w:val="28"/>
          <w:szCs w:val="28"/>
          <w:rtl/>
        </w:rPr>
        <w:t>ی</w:t>
      </w:r>
      <w:r w:rsidRPr="002953B9">
        <w:rPr>
          <w:rFonts w:cs="B Zar" w:hint="eastAsia"/>
          <w:sz w:val="28"/>
          <w:szCs w:val="28"/>
          <w:rtl/>
        </w:rPr>
        <w:t>ره</w:t>
      </w:r>
      <w:r w:rsidRPr="002953B9">
        <w:rPr>
          <w:rFonts w:cs="B Zar"/>
          <w:sz w:val="28"/>
          <w:szCs w:val="28"/>
          <w:rtl/>
        </w:rPr>
        <w:t xml:space="preserve"> </w:t>
      </w:r>
      <w:r w:rsidRPr="002953B9">
        <w:rPr>
          <w:rFonts w:cs="B Zar" w:hint="eastAsia"/>
          <w:sz w:val="28"/>
          <w:szCs w:val="28"/>
          <w:rtl/>
        </w:rPr>
        <w:t>تصاو</w:t>
      </w:r>
      <w:r w:rsidRPr="002953B9">
        <w:rPr>
          <w:rFonts w:cs="B Zar" w:hint="cs"/>
          <w:sz w:val="28"/>
          <w:szCs w:val="28"/>
          <w:rtl/>
        </w:rPr>
        <w:t>ی</w:t>
      </w:r>
      <w:r w:rsidRPr="002953B9">
        <w:rPr>
          <w:rFonts w:cs="B Zar" w:hint="eastAsia"/>
          <w:sz w:val="28"/>
          <w:szCs w:val="28"/>
          <w:rtl/>
        </w:rPr>
        <w:t>ر</w:t>
      </w:r>
      <w:r w:rsidRPr="002953B9">
        <w:rPr>
          <w:rFonts w:cs="B Zar"/>
          <w:sz w:val="28"/>
          <w:szCs w:val="28"/>
          <w:rtl/>
        </w:rPr>
        <w:t xml:space="preserve"> </w:t>
      </w:r>
      <w:r w:rsidRPr="002953B9">
        <w:rPr>
          <w:rFonts w:cs="B Zar" w:hint="eastAsia"/>
          <w:sz w:val="28"/>
          <w:szCs w:val="28"/>
          <w:rtl/>
        </w:rPr>
        <w:t>د</w:t>
      </w:r>
      <w:r w:rsidRPr="002953B9">
        <w:rPr>
          <w:rFonts w:cs="B Zar" w:hint="cs"/>
          <w:sz w:val="28"/>
          <w:szCs w:val="28"/>
          <w:rtl/>
        </w:rPr>
        <w:t>ی</w:t>
      </w:r>
      <w:r w:rsidRPr="002953B9">
        <w:rPr>
          <w:rFonts w:cs="B Zar" w:hint="eastAsia"/>
          <w:sz w:val="28"/>
          <w:szCs w:val="28"/>
          <w:rtl/>
        </w:rPr>
        <w:t>ج</w:t>
      </w:r>
      <w:r w:rsidRPr="002953B9">
        <w:rPr>
          <w:rFonts w:cs="B Zar" w:hint="cs"/>
          <w:sz w:val="28"/>
          <w:szCs w:val="28"/>
          <w:rtl/>
        </w:rPr>
        <w:t>ی</w:t>
      </w:r>
      <w:r w:rsidRPr="002953B9">
        <w:rPr>
          <w:rFonts w:cs="B Zar" w:hint="eastAsia"/>
          <w:sz w:val="28"/>
          <w:szCs w:val="28"/>
          <w:rtl/>
        </w:rPr>
        <w:t>تال</w:t>
      </w:r>
      <w:r w:rsidRPr="002953B9">
        <w:rPr>
          <w:rFonts w:cs="B Zar" w:hint="cs"/>
          <w:sz w:val="28"/>
          <w:szCs w:val="28"/>
          <w:rtl/>
        </w:rPr>
        <w:t>ی</w:t>
      </w:r>
      <w:r w:rsidRPr="002953B9">
        <w:rPr>
          <w:rFonts w:cs="B Zar"/>
          <w:sz w:val="28"/>
          <w:szCs w:val="28"/>
          <w:rtl/>
        </w:rPr>
        <w:t xml:space="preserve"> </w:t>
      </w:r>
      <w:r w:rsidRPr="002953B9">
        <w:rPr>
          <w:rFonts w:cs="B Zar" w:hint="cs"/>
          <w:sz w:val="28"/>
          <w:szCs w:val="28"/>
          <w:rtl/>
        </w:rPr>
        <w:t>تمامی انواع</w:t>
      </w:r>
      <w:r w:rsidRPr="002953B9">
        <w:rPr>
          <w:rFonts w:cs="B Zar"/>
          <w:sz w:val="28"/>
          <w:szCs w:val="28"/>
          <w:rtl/>
        </w:rPr>
        <w:t xml:space="preserve"> </w:t>
      </w:r>
      <w:r w:rsidRPr="002953B9">
        <w:rPr>
          <w:rFonts w:cs="B Zar" w:hint="eastAsia"/>
          <w:sz w:val="28"/>
          <w:szCs w:val="28"/>
          <w:rtl/>
        </w:rPr>
        <w:t>پرونده‌ها</w:t>
      </w:r>
      <w:r w:rsidRPr="002953B9">
        <w:rPr>
          <w:rFonts w:cs="B Zar" w:hint="cs"/>
          <w:sz w:val="28"/>
          <w:szCs w:val="28"/>
          <w:rtl/>
        </w:rPr>
        <w:t>ی</w:t>
      </w:r>
      <w:r w:rsidRPr="002953B9">
        <w:rPr>
          <w:rFonts w:cs="B Zar"/>
          <w:sz w:val="28"/>
          <w:szCs w:val="28"/>
          <w:rtl/>
        </w:rPr>
        <w:t xml:space="preserve"> </w:t>
      </w:r>
      <w:r w:rsidRPr="002953B9">
        <w:rPr>
          <w:rFonts w:cs="B Zar" w:hint="eastAsia"/>
          <w:sz w:val="28"/>
          <w:szCs w:val="28"/>
          <w:rtl/>
        </w:rPr>
        <w:t>درمان</w:t>
      </w:r>
      <w:r w:rsidRPr="002953B9">
        <w:rPr>
          <w:rFonts w:cs="B Zar" w:hint="cs"/>
          <w:sz w:val="28"/>
          <w:szCs w:val="28"/>
          <w:rtl/>
        </w:rPr>
        <w:t>ی</w:t>
      </w:r>
      <w:r w:rsidRPr="002953B9">
        <w:rPr>
          <w:rFonts w:cs="B Zar"/>
          <w:sz w:val="28"/>
          <w:szCs w:val="28"/>
          <w:rtl/>
        </w:rPr>
        <w:t xml:space="preserve"> </w:t>
      </w:r>
      <w:r w:rsidRPr="002953B9">
        <w:rPr>
          <w:rFonts w:cs="B Zar" w:hint="eastAsia"/>
          <w:sz w:val="28"/>
          <w:szCs w:val="28"/>
          <w:rtl/>
        </w:rPr>
        <w:t>در</w:t>
      </w:r>
      <w:r w:rsidRPr="002953B9">
        <w:rPr>
          <w:rFonts w:cs="B Zar"/>
          <w:sz w:val="28"/>
          <w:szCs w:val="28"/>
          <w:rtl/>
        </w:rPr>
        <w:t xml:space="preserve"> </w:t>
      </w:r>
      <w:r w:rsidRPr="002953B9">
        <w:rPr>
          <w:rFonts w:cs="B Zar" w:hint="eastAsia"/>
          <w:sz w:val="28"/>
          <w:szCs w:val="28"/>
          <w:rtl/>
        </w:rPr>
        <w:t>کل</w:t>
      </w:r>
      <w:r w:rsidRPr="002953B9">
        <w:rPr>
          <w:rFonts w:cs="B Zar" w:hint="cs"/>
          <w:sz w:val="28"/>
          <w:szCs w:val="28"/>
          <w:rtl/>
        </w:rPr>
        <w:t>ی</w:t>
      </w:r>
      <w:r w:rsidRPr="002953B9">
        <w:rPr>
          <w:rFonts w:cs="B Zar" w:hint="eastAsia"/>
          <w:sz w:val="28"/>
          <w:szCs w:val="28"/>
          <w:rtl/>
        </w:rPr>
        <w:t>ه</w:t>
      </w:r>
      <w:r w:rsidRPr="002953B9">
        <w:rPr>
          <w:rFonts w:cs="B Zar"/>
          <w:sz w:val="28"/>
          <w:szCs w:val="28"/>
          <w:rtl/>
        </w:rPr>
        <w:t xml:space="preserve"> </w:t>
      </w:r>
      <w:r w:rsidRPr="002953B9">
        <w:rPr>
          <w:rFonts w:cs="B Zar" w:hint="eastAsia"/>
          <w:sz w:val="28"/>
          <w:szCs w:val="28"/>
          <w:rtl/>
        </w:rPr>
        <w:t>مراکز</w:t>
      </w:r>
      <w:r w:rsidRPr="002953B9">
        <w:rPr>
          <w:rFonts w:cs="B Zar"/>
          <w:sz w:val="28"/>
          <w:szCs w:val="28"/>
          <w:rtl/>
        </w:rPr>
        <w:t xml:space="preserve"> </w:t>
      </w:r>
      <w:del w:id="27" w:author="Parisa Khakshour Saadat" w:date="2024-07-31T14:30:00Z">
        <w:r w:rsidRPr="002953B9" w:rsidDel="005310EF">
          <w:rPr>
            <w:rFonts w:cs="B Zar" w:hint="eastAsia"/>
            <w:sz w:val="28"/>
            <w:szCs w:val="28"/>
            <w:rtl/>
          </w:rPr>
          <w:delText>ارا</w:delText>
        </w:r>
        <w:r w:rsidRPr="002953B9" w:rsidDel="005310EF">
          <w:rPr>
            <w:rFonts w:cs="B Zar" w:hint="cs"/>
            <w:sz w:val="28"/>
            <w:szCs w:val="28"/>
            <w:rtl/>
          </w:rPr>
          <w:delText>یه</w:delText>
        </w:r>
      </w:del>
      <w:ins w:id="28" w:author="Parisa Khakshour Saadat" w:date="2024-07-31T14:30:00Z">
        <w:r w:rsidR="005310EF">
          <w:rPr>
            <w:rFonts w:cs="B Zar" w:hint="eastAsia"/>
            <w:sz w:val="28"/>
            <w:szCs w:val="28"/>
            <w:rtl/>
          </w:rPr>
          <w:t xml:space="preserve">ارائه </w:t>
        </w:r>
      </w:ins>
      <w:r w:rsidRPr="002953B9">
        <w:rPr>
          <w:rFonts w:cs="B Zar"/>
          <w:sz w:val="28"/>
          <w:szCs w:val="28"/>
          <w:rtl/>
        </w:rPr>
        <w:t xml:space="preserve"> </w:t>
      </w:r>
      <w:r w:rsidRPr="002953B9">
        <w:rPr>
          <w:rFonts w:cs="B Zar" w:hint="eastAsia"/>
          <w:sz w:val="28"/>
          <w:szCs w:val="28"/>
          <w:rtl/>
        </w:rPr>
        <w:t>دهنده</w:t>
      </w:r>
      <w:r w:rsidRPr="002953B9">
        <w:rPr>
          <w:rFonts w:cs="B Zar"/>
          <w:sz w:val="28"/>
          <w:szCs w:val="28"/>
          <w:rtl/>
        </w:rPr>
        <w:t xml:space="preserve"> </w:t>
      </w:r>
      <w:r w:rsidRPr="002953B9">
        <w:rPr>
          <w:rFonts w:cs="B Zar" w:hint="eastAsia"/>
          <w:sz w:val="28"/>
          <w:szCs w:val="28"/>
          <w:rtl/>
        </w:rPr>
        <w:t>خدمات</w:t>
      </w:r>
      <w:r w:rsidRPr="002953B9">
        <w:rPr>
          <w:rFonts w:cs="B Zar"/>
          <w:sz w:val="28"/>
          <w:szCs w:val="28"/>
          <w:rtl/>
        </w:rPr>
        <w:t xml:space="preserve"> </w:t>
      </w:r>
      <w:r w:rsidRPr="002953B9">
        <w:rPr>
          <w:rFonts w:cs="B Zar" w:hint="eastAsia"/>
          <w:sz w:val="28"/>
          <w:szCs w:val="28"/>
          <w:rtl/>
        </w:rPr>
        <w:t>درمان</w:t>
      </w:r>
      <w:r w:rsidRPr="002953B9">
        <w:rPr>
          <w:rFonts w:cs="B Zar" w:hint="cs"/>
          <w:sz w:val="28"/>
          <w:szCs w:val="28"/>
          <w:rtl/>
        </w:rPr>
        <w:t>ی</w:t>
      </w:r>
      <w:r w:rsidRPr="002953B9">
        <w:rPr>
          <w:rFonts w:cs="B Zar"/>
          <w:sz w:val="28"/>
          <w:szCs w:val="28"/>
          <w:rtl/>
        </w:rPr>
        <w:t xml:space="preserve"> </w:t>
      </w:r>
      <w:r w:rsidRPr="002953B9">
        <w:rPr>
          <w:rFonts w:cs="B Zar" w:hint="eastAsia"/>
          <w:sz w:val="28"/>
          <w:szCs w:val="28"/>
          <w:rtl/>
        </w:rPr>
        <w:t>دولت</w:t>
      </w:r>
      <w:r w:rsidRPr="002953B9">
        <w:rPr>
          <w:rFonts w:cs="B Zar" w:hint="cs"/>
          <w:sz w:val="28"/>
          <w:szCs w:val="28"/>
          <w:rtl/>
        </w:rPr>
        <w:t>ی</w:t>
      </w:r>
      <w:r w:rsidRPr="002953B9">
        <w:rPr>
          <w:rFonts w:cs="B Zar" w:hint="eastAsia"/>
          <w:sz w:val="28"/>
          <w:szCs w:val="28"/>
          <w:rtl/>
        </w:rPr>
        <w:t>،</w:t>
      </w:r>
      <w:r w:rsidRPr="002953B9">
        <w:rPr>
          <w:rFonts w:cs="B Zar" w:hint="cs"/>
          <w:sz w:val="28"/>
          <w:szCs w:val="28"/>
          <w:rtl/>
        </w:rPr>
        <w:t xml:space="preserve"> نیمه دولتی،</w:t>
      </w:r>
      <w:r w:rsidRPr="002953B9">
        <w:rPr>
          <w:rFonts w:cs="B Zar"/>
          <w:sz w:val="28"/>
          <w:szCs w:val="28"/>
          <w:rtl/>
        </w:rPr>
        <w:t xml:space="preserve"> </w:t>
      </w:r>
      <w:r w:rsidRPr="002953B9">
        <w:rPr>
          <w:rFonts w:cs="B Zar" w:hint="eastAsia"/>
          <w:sz w:val="28"/>
          <w:szCs w:val="28"/>
          <w:rtl/>
        </w:rPr>
        <w:t>خصوص</w:t>
      </w:r>
      <w:r w:rsidRPr="002953B9">
        <w:rPr>
          <w:rFonts w:cs="B Zar" w:hint="cs"/>
          <w:sz w:val="28"/>
          <w:szCs w:val="28"/>
          <w:rtl/>
        </w:rPr>
        <w:t>ی</w:t>
      </w:r>
      <w:r w:rsidRPr="002953B9">
        <w:rPr>
          <w:rFonts w:cs="B Zar"/>
          <w:sz w:val="28"/>
          <w:szCs w:val="28"/>
          <w:rtl/>
        </w:rPr>
        <w:t xml:space="preserve"> </w:t>
      </w:r>
      <w:r w:rsidRPr="002953B9">
        <w:rPr>
          <w:rFonts w:cs="B Zar" w:hint="eastAsia"/>
          <w:sz w:val="28"/>
          <w:szCs w:val="28"/>
          <w:rtl/>
        </w:rPr>
        <w:t>و</w:t>
      </w:r>
      <w:r w:rsidRPr="002953B9">
        <w:rPr>
          <w:rFonts w:cs="B Zar"/>
          <w:sz w:val="28"/>
          <w:szCs w:val="28"/>
          <w:rtl/>
        </w:rPr>
        <w:t xml:space="preserve"> </w:t>
      </w:r>
      <w:r w:rsidRPr="002953B9">
        <w:rPr>
          <w:rFonts w:cs="B Zar" w:hint="eastAsia"/>
          <w:sz w:val="28"/>
          <w:szCs w:val="28"/>
          <w:rtl/>
        </w:rPr>
        <w:t>خ</w:t>
      </w:r>
      <w:r w:rsidRPr="002953B9">
        <w:rPr>
          <w:rFonts w:cs="B Zar" w:hint="cs"/>
          <w:sz w:val="28"/>
          <w:szCs w:val="28"/>
          <w:rtl/>
        </w:rPr>
        <w:t>ی</w:t>
      </w:r>
      <w:r w:rsidRPr="002953B9">
        <w:rPr>
          <w:rFonts w:cs="B Zar" w:hint="eastAsia"/>
          <w:sz w:val="28"/>
          <w:szCs w:val="28"/>
          <w:rtl/>
        </w:rPr>
        <w:t>ر</w:t>
      </w:r>
      <w:r w:rsidRPr="002953B9">
        <w:rPr>
          <w:rFonts w:cs="B Zar" w:hint="cs"/>
          <w:sz w:val="28"/>
          <w:szCs w:val="28"/>
          <w:rtl/>
        </w:rPr>
        <w:t>ی</w:t>
      </w:r>
      <w:r w:rsidRPr="002953B9">
        <w:rPr>
          <w:rFonts w:cs="B Zar" w:hint="eastAsia"/>
          <w:sz w:val="28"/>
          <w:szCs w:val="28"/>
          <w:rtl/>
        </w:rPr>
        <w:t>ه</w:t>
      </w:r>
      <w:r w:rsidRPr="002953B9">
        <w:rPr>
          <w:rFonts w:cs="B Zar"/>
          <w:sz w:val="28"/>
          <w:szCs w:val="28"/>
          <w:rtl/>
        </w:rPr>
        <w:t xml:space="preserve"> </w:t>
      </w:r>
      <w:r w:rsidRPr="002953B9">
        <w:rPr>
          <w:rFonts w:cs="B Zar" w:hint="eastAsia"/>
          <w:sz w:val="28"/>
          <w:szCs w:val="28"/>
          <w:rtl/>
        </w:rPr>
        <w:t>دارا</w:t>
      </w:r>
      <w:r w:rsidRPr="002953B9">
        <w:rPr>
          <w:rFonts w:cs="B Zar" w:hint="cs"/>
          <w:sz w:val="28"/>
          <w:szCs w:val="28"/>
          <w:rtl/>
        </w:rPr>
        <w:t>ی</w:t>
      </w:r>
      <w:r w:rsidRPr="002953B9">
        <w:rPr>
          <w:rFonts w:cs="B Zar"/>
          <w:sz w:val="28"/>
          <w:szCs w:val="28"/>
          <w:rtl/>
        </w:rPr>
        <w:t xml:space="preserve"> </w:t>
      </w:r>
      <w:r w:rsidRPr="002953B9">
        <w:rPr>
          <w:rFonts w:cs="B Zar" w:hint="eastAsia"/>
          <w:sz w:val="28"/>
          <w:szCs w:val="28"/>
          <w:rtl/>
        </w:rPr>
        <w:t>پروانه</w:t>
      </w:r>
      <w:r w:rsidRPr="002953B9">
        <w:rPr>
          <w:rFonts w:cs="B Zar"/>
          <w:sz w:val="28"/>
          <w:szCs w:val="28"/>
          <w:rtl/>
        </w:rPr>
        <w:t xml:space="preserve"> </w:t>
      </w:r>
      <w:r w:rsidRPr="002953B9">
        <w:rPr>
          <w:rFonts w:cs="B Zar" w:hint="eastAsia"/>
          <w:sz w:val="28"/>
          <w:szCs w:val="28"/>
          <w:rtl/>
        </w:rPr>
        <w:t>معتبر</w:t>
      </w:r>
      <w:r w:rsidRPr="002953B9">
        <w:rPr>
          <w:rFonts w:cs="B Zar"/>
          <w:sz w:val="28"/>
          <w:szCs w:val="28"/>
          <w:rtl/>
        </w:rPr>
        <w:t xml:space="preserve"> </w:t>
      </w:r>
      <w:r w:rsidRPr="002953B9">
        <w:rPr>
          <w:rFonts w:cs="B Zar" w:hint="eastAsia"/>
          <w:sz w:val="28"/>
          <w:szCs w:val="28"/>
          <w:rtl/>
        </w:rPr>
        <w:t>از</w:t>
      </w:r>
      <w:r w:rsidRPr="002953B9">
        <w:rPr>
          <w:rFonts w:cs="B Zar"/>
          <w:sz w:val="28"/>
          <w:szCs w:val="28"/>
          <w:rtl/>
        </w:rPr>
        <w:t xml:space="preserve"> </w:t>
      </w:r>
      <w:r w:rsidRPr="002953B9">
        <w:rPr>
          <w:rFonts w:cs="B Zar" w:hint="eastAsia"/>
          <w:sz w:val="28"/>
          <w:szCs w:val="28"/>
          <w:rtl/>
        </w:rPr>
        <w:t>وزارت</w:t>
      </w:r>
      <w:r w:rsidRPr="002953B9">
        <w:rPr>
          <w:rFonts w:cs="B Zar"/>
          <w:sz w:val="28"/>
          <w:szCs w:val="28"/>
          <w:rtl/>
        </w:rPr>
        <w:t xml:space="preserve"> </w:t>
      </w:r>
      <w:r w:rsidRPr="002953B9">
        <w:rPr>
          <w:rFonts w:cs="B Zar" w:hint="eastAsia"/>
          <w:sz w:val="28"/>
          <w:szCs w:val="28"/>
          <w:rtl/>
        </w:rPr>
        <w:t>بهداشت،</w:t>
      </w:r>
      <w:r w:rsidRPr="002953B9">
        <w:rPr>
          <w:rFonts w:cs="B Zar"/>
          <w:sz w:val="28"/>
          <w:szCs w:val="28"/>
          <w:rtl/>
        </w:rPr>
        <w:t xml:space="preserve"> </w:t>
      </w:r>
      <w:r w:rsidRPr="002953B9">
        <w:rPr>
          <w:rFonts w:cs="B Zar" w:hint="eastAsia"/>
          <w:sz w:val="28"/>
          <w:szCs w:val="28"/>
          <w:rtl/>
        </w:rPr>
        <w:t>درمان</w:t>
      </w:r>
      <w:r w:rsidRPr="002953B9">
        <w:rPr>
          <w:rFonts w:cs="B Zar"/>
          <w:sz w:val="28"/>
          <w:szCs w:val="28"/>
          <w:rtl/>
        </w:rPr>
        <w:t xml:space="preserve"> </w:t>
      </w:r>
      <w:r w:rsidRPr="002953B9">
        <w:rPr>
          <w:rFonts w:cs="B Zar" w:hint="eastAsia"/>
          <w:sz w:val="28"/>
          <w:szCs w:val="28"/>
          <w:rtl/>
        </w:rPr>
        <w:t>و</w:t>
      </w:r>
      <w:r w:rsidRPr="002953B9">
        <w:rPr>
          <w:rFonts w:cs="B Zar"/>
          <w:sz w:val="28"/>
          <w:szCs w:val="28"/>
          <w:rtl/>
        </w:rPr>
        <w:t xml:space="preserve"> </w:t>
      </w:r>
      <w:r w:rsidRPr="002953B9">
        <w:rPr>
          <w:rFonts w:cs="B Zar" w:hint="eastAsia"/>
          <w:sz w:val="28"/>
          <w:szCs w:val="28"/>
          <w:rtl/>
        </w:rPr>
        <w:t>آموزش</w:t>
      </w:r>
      <w:r w:rsidRPr="002953B9">
        <w:rPr>
          <w:rFonts w:cs="B Zar"/>
          <w:sz w:val="28"/>
          <w:szCs w:val="28"/>
          <w:rtl/>
        </w:rPr>
        <w:t xml:space="preserve"> </w:t>
      </w:r>
      <w:r w:rsidRPr="002953B9">
        <w:rPr>
          <w:rFonts w:cs="B Zar" w:hint="eastAsia"/>
          <w:sz w:val="28"/>
          <w:szCs w:val="28"/>
          <w:rtl/>
        </w:rPr>
        <w:t>پزشک</w:t>
      </w:r>
      <w:r w:rsidRPr="002953B9">
        <w:rPr>
          <w:rFonts w:cs="B Zar" w:hint="cs"/>
          <w:sz w:val="28"/>
          <w:szCs w:val="28"/>
          <w:rtl/>
        </w:rPr>
        <w:t>ی</w:t>
      </w:r>
      <w:r w:rsidRPr="002953B9">
        <w:rPr>
          <w:rFonts w:cs="B Zar"/>
          <w:sz w:val="28"/>
          <w:szCs w:val="28"/>
          <w:rtl/>
        </w:rPr>
        <w:t xml:space="preserve"> </w:t>
      </w:r>
      <w:r w:rsidRPr="002953B9">
        <w:rPr>
          <w:rFonts w:cs="B Zar" w:hint="cs"/>
          <w:sz w:val="28"/>
          <w:szCs w:val="28"/>
          <w:rtl/>
        </w:rPr>
        <w:t>را دربر</w:t>
      </w:r>
      <w:r w:rsidRPr="002953B9">
        <w:rPr>
          <w:rFonts w:cs="B Zar"/>
          <w:sz w:val="28"/>
          <w:szCs w:val="28"/>
        </w:rPr>
        <w:t xml:space="preserve"> </w:t>
      </w:r>
      <w:r w:rsidRPr="002953B9">
        <w:rPr>
          <w:rFonts w:cs="B Zar" w:hint="cs"/>
          <w:sz w:val="28"/>
          <w:szCs w:val="28"/>
          <w:rtl/>
        </w:rPr>
        <w:t>می</w:t>
      </w:r>
      <w:ins w:id="29" w:author="محبوبه میرزایی" w:date="2024-05-15T09:55:00Z">
        <w:r w:rsidRPr="002953B9">
          <w:rPr>
            <w:rFonts w:cs="B Zar"/>
            <w:sz w:val="28"/>
            <w:szCs w:val="28"/>
            <w:rtl/>
          </w:rPr>
          <w:softHyphen/>
        </w:r>
        <w:r w:rsidRPr="002953B9">
          <w:rPr>
            <w:rFonts w:cs="B Zar"/>
            <w:sz w:val="28"/>
            <w:szCs w:val="28"/>
            <w:rtl/>
          </w:rPr>
          <w:softHyphen/>
        </w:r>
      </w:ins>
      <w:r w:rsidRPr="002953B9">
        <w:rPr>
          <w:rFonts w:cs="B Zar" w:hint="cs"/>
          <w:sz w:val="28"/>
          <w:szCs w:val="28"/>
          <w:rtl/>
        </w:rPr>
        <w:t xml:space="preserve">گیرد. </w:t>
      </w:r>
    </w:p>
    <w:p w14:paraId="745277C0" w14:textId="3BC49D15" w:rsidR="002953B9" w:rsidRPr="002953B9" w:rsidRDefault="00247752" w:rsidP="002953B9">
      <w:pPr>
        <w:pStyle w:val="2"/>
        <w:spacing w:before="120" w:after="120" w:line="276" w:lineRule="auto"/>
        <w:rPr>
          <w:rFonts w:cs="B Zar"/>
          <w:sz w:val="28"/>
          <w:szCs w:val="28"/>
          <w:rtl/>
        </w:rPr>
      </w:pPr>
      <w:r w:rsidRPr="002953B9">
        <w:rPr>
          <w:rFonts w:cs="B Zar" w:hint="eastAsia"/>
          <w:b/>
          <w:bCs/>
          <w:sz w:val="28"/>
          <w:szCs w:val="28"/>
          <w:rtl/>
        </w:rPr>
        <w:t>مسئول</w:t>
      </w:r>
      <w:r w:rsidRPr="002953B9">
        <w:rPr>
          <w:rFonts w:cs="B Zar" w:hint="cs"/>
          <w:b/>
          <w:bCs/>
          <w:sz w:val="28"/>
          <w:szCs w:val="28"/>
          <w:rtl/>
        </w:rPr>
        <w:t>ی</w:t>
      </w:r>
      <w:r w:rsidRPr="002953B9">
        <w:rPr>
          <w:rFonts w:cs="B Zar" w:hint="eastAsia"/>
          <w:b/>
          <w:bCs/>
          <w:sz w:val="28"/>
          <w:szCs w:val="28"/>
          <w:rtl/>
        </w:rPr>
        <w:t>ت</w:t>
      </w:r>
      <w:r w:rsidRPr="002953B9">
        <w:rPr>
          <w:rFonts w:cs="B Zar"/>
          <w:b/>
          <w:bCs/>
          <w:sz w:val="28"/>
          <w:szCs w:val="28"/>
          <w:rtl/>
        </w:rPr>
        <w:t xml:space="preserve"> </w:t>
      </w:r>
      <w:r w:rsidRPr="002953B9">
        <w:rPr>
          <w:rFonts w:cs="B Zar" w:hint="eastAsia"/>
          <w:b/>
          <w:bCs/>
          <w:sz w:val="28"/>
          <w:szCs w:val="28"/>
          <w:rtl/>
        </w:rPr>
        <w:t>اجرا</w:t>
      </w:r>
      <w:r w:rsidR="002953B9" w:rsidRPr="002953B9">
        <w:rPr>
          <w:rFonts w:cs="B Zar" w:hint="cs"/>
          <w:b/>
          <w:bCs/>
          <w:sz w:val="28"/>
          <w:szCs w:val="28"/>
          <w:rtl/>
        </w:rPr>
        <w:t>:</w:t>
      </w:r>
      <w:r w:rsidR="002953B9" w:rsidRPr="002953B9">
        <w:rPr>
          <w:rFonts w:cs="B Zar" w:hint="cs"/>
          <w:sz w:val="28"/>
          <w:szCs w:val="28"/>
          <w:rtl/>
        </w:rPr>
        <w:t xml:space="preserve"> </w:t>
      </w:r>
      <w:r w:rsidRPr="002953B9">
        <w:rPr>
          <w:rFonts w:cs="B Zar" w:hint="cs"/>
          <w:sz w:val="28"/>
          <w:szCs w:val="28"/>
          <w:rtl/>
        </w:rPr>
        <w:t xml:space="preserve">مسئولیت اجرای دستورالعمل حاضر بر عهده مراکز </w:t>
      </w:r>
      <w:del w:id="30" w:author="Parisa Khakshour Saadat" w:date="2024-07-31T14:30:00Z">
        <w:r w:rsidRPr="002953B9" w:rsidDel="005310EF">
          <w:rPr>
            <w:rFonts w:cs="B Zar" w:hint="cs"/>
            <w:sz w:val="28"/>
            <w:szCs w:val="28"/>
            <w:rtl/>
          </w:rPr>
          <w:delText>ارایه</w:delText>
        </w:r>
      </w:del>
      <w:ins w:id="31" w:author="Parisa Khakshour Saadat" w:date="2024-07-31T14:30:00Z">
        <w:r w:rsidR="005310EF">
          <w:rPr>
            <w:rFonts w:cs="B Zar" w:hint="cs"/>
            <w:sz w:val="28"/>
            <w:szCs w:val="28"/>
            <w:rtl/>
          </w:rPr>
          <w:t xml:space="preserve">ارائه </w:t>
        </w:r>
      </w:ins>
      <w:r w:rsidRPr="002953B9">
        <w:rPr>
          <w:rFonts w:cs="B Zar" w:hint="cs"/>
          <w:sz w:val="28"/>
          <w:szCs w:val="28"/>
          <w:rtl/>
        </w:rPr>
        <w:t xml:space="preserve"> دهنده خدمت سلامت می‌باشد. </w:t>
      </w:r>
    </w:p>
    <w:p w14:paraId="1AC8F484" w14:textId="3010C076" w:rsidR="00247752" w:rsidRPr="00663CFE" w:rsidRDefault="002953B9" w:rsidP="002953B9">
      <w:pPr>
        <w:pStyle w:val="2"/>
        <w:spacing w:before="120" w:after="120" w:line="276" w:lineRule="auto"/>
        <w:rPr>
          <w:rFonts w:cs="B Zar"/>
          <w:sz w:val="28"/>
          <w:szCs w:val="28"/>
        </w:rPr>
      </w:pPr>
      <w:r w:rsidRPr="002953B9">
        <w:rPr>
          <w:rFonts w:cs="B Zar" w:hint="cs"/>
          <w:b/>
          <w:bCs/>
          <w:sz w:val="28"/>
          <w:szCs w:val="28"/>
          <w:rtl/>
        </w:rPr>
        <w:t>ا</w:t>
      </w:r>
      <w:r w:rsidR="00247752" w:rsidRPr="002953B9">
        <w:rPr>
          <w:rFonts w:cs="B Zar" w:hint="cs"/>
          <w:b/>
          <w:bCs/>
          <w:sz w:val="28"/>
          <w:szCs w:val="28"/>
          <w:rtl/>
        </w:rPr>
        <w:t>لزامات فنی-اجرایی</w:t>
      </w:r>
      <w:r>
        <w:rPr>
          <w:rFonts w:cs="B Zar" w:hint="cs"/>
          <w:b/>
          <w:bCs/>
          <w:sz w:val="28"/>
          <w:szCs w:val="28"/>
          <w:rtl/>
        </w:rPr>
        <w:t xml:space="preserve">: </w:t>
      </w:r>
      <w:r w:rsidR="00247752" w:rsidRPr="00663CFE">
        <w:rPr>
          <w:rFonts w:cs="B Zar"/>
          <w:sz w:val="28"/>
          <w:szCs w:val="28"/>
          <w:rtl/>
        </w:rPr>
        <w:t>فرآ</w:t>
      </w:r>
      <w:r w:rsidR="00247752" w:rsidRPr="00663CFE">
        <w:rPr>
          <w:rFonts w:cs="B Zar" w:hint="cs"/>
          <w:sz w:val="28"/>
          <w:szCs w:val="28"/>
          <w:rtl/>
        </w:rPr>
        <w:t>ی</w:t>
      </w:r>
      <w:r w:rsidR="00247752" w:rsidRPr="00663CFE">
        <w:rPr>
          <w:rFonts w:cs="B Zar" w:hint="eastAsia"/>
          <w:sz w:val="28"/>
          <w:szCs w:val="28"/>
          <w:rtl/>
        </w:rPr>
        <w:t>ند</w:t>
      </w:r>
      <w:r w:rsidR="00247752" w:rsidRPr="00663CFE">
        <w:rPr>
          <w:rFonts w:cs="B Zar"/>
          <w:sz w:val="28"/>
          <w:szCs w:val="28"/>
          <w:rtl/>
        </w:rPr>
        <w:t xml:space="preserve"> اسکن با آماده</w:t>
      </w:r>
      <w:r w:rsidR="00247752" w:rsidRPr="002953B9">
        <w:rPr>
          <w:rFonts w:cs="B Zar"/>
          <w:sz w:val="28"/>
          <w:szCs w:val="28"/>
          <w:rtl/>
        </w:rPr>
        <w:softHyphen/>
      </w:r>
      <w:r w:rsidR="00247752" w:rsidRPr="00663CFE">
        <w:rPr>
          <w:rFonts w:cs="B Zar"/>
          <w:sz w:val="28"/>
          <w:szCs w:val="28"/>
          <w:rtl/>
        </w:rPr>
        <w:t>ساز</w:t>
      </w:r>
      <w:r w:rsidR="00247752" w:rsidRPr="00663CFE">
        <w:rPr>
          <w:rFonts w:cs="B Zar" w:hint="cs"/>
          <w:sz w:val="28"/>
          <w:szCs w:val="28"/>
          <w:rtl/>
        </w:rPr>
        <w:t>ی</w:t>
      </w:r>
      <w:r w:rsidR="00247752" w:rsidRPr="00663CFE">
        <w:rPr>
          <w:rFonts w:cs="B Zar"/>
          <w:sz w:val="28"/>
          <w:szCs w:val="28"/>
          <w:rtl/>
        </w:rPr>
        <w:t xml:space="preserve"> </w:t>
      </w:r>
      <w:r w:rsidR="00247752" w:rsidRPr="00663CFE">
        <w:rPr>
          <w:rFonts w:cs="B Zar" w:hint="cs"/>
          <w:sz w:val="28"/>
          <w:szCs w:val="28"/>
          <w:rtl/>
        </w:rPr>
        <w:t>پرونده</w:t>
      </w:r>
      <w:r w:rsidR="00247752" w:rsidRPr="00663CFE">
        <w:rPr>
          <w:rFonts w:cs="B Zar"/>
          <w:sz w:val="28"/>
          <w:szCs w:val="28"/>
          <w:rtl/>
        </w:rPr>
        <w:t xml:space="preserve"> </w:t>
      </w:r>
      <w:r w:rsidR="00247752" w:rsidRPr="00663CFE">
        <w:rPr>
          <w:rFonts w:cs="B Zar" w:hint="cs"/>
          <w:sz w:val="28"/>
          <w:szCs w:val="28"/>
          <w:rtl/>
        </w:rPr>
        <w:t>کاغذی</w:t>
      </w:r>
      <w:r w:rsidR="00247752" w:rsidRPr="00663CFE">
        <w:rPr>
          <w:rFonts w:cs="B Zar"/>
          <w:sz w:val="28"/>
          <w:szCs w:val="28"/>
          <w:rtl/>
        </w:rPr>
        <w:t xml:space="preserve"> آغاز م</w:t>
      </w:r>
      <w:r w:rsidR="00247752" w:rsidRPr="00663CFE">
        <w:rPr>
          <w:rFonts w:cs="B Zar" w:hint="cs"/>
          <w:sz w:val="28"/>
          <w:szCs w:val="28"/>
          <w:rtl/>
        </w:rPr>
        <w:t>ی‌</w:t>
      </w:r>
      <w:r w:rsidR="00247752" w:rsidRPr="00663CFE">
        <w:rPr>
          <w:rFonts w:cs="B Zar" w:hint="eastAsia"/>
          <w:sz w:val="28"/>
          <w:szCs w:val="28"/>
          <w:rtl/>
        </w:rPr>
        <w:t>شود</w:t>
      </w:r>
      <w:r w:rsidR="00247752" w:rsidRPr="00663CFE">
        <w:rPr>
          <w:rFonts w:cs="B Zar"/>
          <w:sz w:val="28"/>
          <w:szCs w:val="28"/>
          <w:rtl/>
        </w:rPr>
        <w:t xml:space="preserve">. </w:t>
      </w:r>
      <w:r w:rsidR="00247752" w:rsidRPr="00663CFE">
        <w:rPr>
          <w:rFonts w:cs="B Zar" w:hint="cs"/>
          <w:sz w:val="28"/>
          <w:szCs w:val="28"/>
          <w:rtl/>
        </w:rPr>
        <w:t>پس از اسکن فرمها و شناسه</w:t>
      </w:r>
      <w:r w:rsidR="00247752" w:rsidRPr="002953B9">
        <w:rPr>
          <w:rFonts w:cs="B Zar"/>
          <w:sz w:val="28"/>
          <w:szCs w:val="28"/>
          <w:rtl/>
        </w:rPr>
        <w:softHyphen/>
      </w:r>
      <w:r w:rsidR="00247752" w:rsidRPr="00663CFE">
        <w:rPr>
          <w:rFonts w:cs="B Zar" w:hint="cs"/>
          <w:sz w:val="28"/>
          <w:szCs w:val="28"/>
          <w:rtl/>
        </w:rPr>
        <w:t xml:space="preserve">گذاری آنها لازم است فراداده تعریف شود. هم چنین لازم است </w:t>
      </w:r>
      <w:r w:rsidR="00247752" w:rsidRPr="00663CFE">
        <w:rPr>
          <w:rFonts w:cs="B Zar" w:hint="eastAsia"/>
          <w:sz w:val="28"/>
          <w:szCs w:val="28"/>
          <w:rtl/>
        </w:rPr>
        <w:t>رو</w:t>
      </w:r>
      <w:r w:rsidR="00247752" w:rsidRPr="00663CFE">
        <w:rPr>
          <w:rFonts w:cs="B Zar" w:hint="cs"/>
          <w:sz w:val="28"/>
          <w:szCs w:val="28"/>
          <w:rtl/>
        </w:rPr>
        <w:t>ی</w:t>
      </w:r>
      <w:r w:rsidR="00247752" w:rsidRPr="00663CFE">
        <w:rPr>
          <w:rFonts w:cs="B Zar" w:hint="eastAsia"/>
          <w:sz w:val="28"/>
          <w:szCs w:val="28"/>
          <w:rtl/>
        </w:rPr>
        <w:t>ه‌ها</w:t>
      </w:r>
      <w:r w:rsidR="00247752" w:rsidRPr="00663CFE">
        <w:rPr>
          <w:rFonts w:cs="B Zar" w:hint="cs"/>
          <w:sz w:val="28"/>
          <w:szCs w:val="28"/>
          <w:rtl/>
        </w:rPr>
        <w:t>ی</w:t>
      </w:r>
      <w:r w:rsidR="00247752" w:rsidRPr="00663CFE">
        <w:rPr>
          <w:rFonts w:cs="B Zar"/>
          <w:sz w:val="28"/>
          <w:szCs w:val="28"/>
          <w:rtl/>
        </w:rPr>
        <w:t xml:space="preserve"> </w:t>
      </w:r>
      <w:r w:rsidR="00247752" w:rsidRPr="00663CFE">
        <w:rPr>
          <w:rFonts w:cs="B Zar" w:hint="eastAsia"/>
          <w:sz w:val="28"/>
          <w:szCs w:val="28"/>
          <w:rtl/>
        </w:rPr>
        <w:t>کنترل</w:t>
      </w:r>
      <w:r w:rsidR="00247752" w:rsidRPr="00663CFE">
        <w:rPr>
          <w:rFonts w:cs="B Zar"/>
          <w:sz w:val="28"/>
          <w:szCs w:val="28"/>
          <w:rtl/>
        </w:rPr>
        <w:t xml:space="preserve"> </w:t>
      </w:r>
      <w:r w:rsidR="00247752" w:rsidRPr="00663CFE">
        <w:rPr>
          <w:rFonts w:cs="B Zar" w:hint="cs"/>
          <w:sz w:val="28"/>
          <w:szCs w:val="28"/>
          <w:rtl/>
        </w:rPr>
        <w:t>کیفی جهت اطمینان از کیفیت تصاویر و وجود فرم</w:t>
      </w:r>
      <w:ins w:id="32" w:author="Parisa Khakshour Saadat" w:date="2024-07-31T14:30:00Z">
        <w:r w:rsidR="005310EF">
          <w:rPr>
            <w:rFonts w:cs="B Zar" w:hint="cs"/>
            <w:sz w:val="28"/>
            <w:szCs w:val="28"/>
            <w:rtl/>
          </w:rPr>
          <w:t>‌</w:t>
        </w:r>
      </w:ins>
      <w:r w:rsidR="00247752" w:rsidRPr="00663CFE">
        <w:rPr>
          <w:rFonts w:cs="B Zar" w:hint="cs"/>
          <w:sz w:val="28"/>
          <w:szCs w:val="28"/>
          <w:rtl/>
        </w:rPr>
        <w:t xml:space="preserve">های کامل پرونده تدوین شود. </w:t>
      </w:r>
    </w:p>
    <w:p w14:paraId="2A5937DB" w14:textId="77777777" w:rsidR="00247752" w:rsidRPr="00663CFE" w:rsidRDefault="00247752" w:rsidP="00247752">
      <w:pPr>
        <w:pStyle w:val="2"/>
        <w:spacing w:before="120" w:after="120" w:line="276" w:lineRule="auto"/>
        <w:rPr>
          <w:rFonts w:cs="B Zar"/>
          <w:sz w:val="28"/>
          <w:szCs w:val="28"/>
          <w:rtl/>
        </w:rPr>
      </w:pPr>
      <w:r w:rsidRPr="00663CFE">
        <w:rPr>
          <w:rFonts w:cs="B Zar"/>
          <w:sz w:val="28"/>
          <w:szCs w:val="28"/>
        </w:rPr>
        <w:lastRenderedPageBreak/>
        <w:t xml:space="preserve"> </w:t>
      </w:r>
      <w:r w:rsidRPr="00663CFE">
        <w:rPr>
          <w:rFonts w:cs="B Zar" w:hint="cs"/>
          <w:sz w:val="28"/>
          <w:szCs w:val="28"/>
          <w:rtl/>
        </w:rPr>
        <w:t>الزامات فنی و اجرایی در فرایند انجام اسکن به شرح زیر می باشد:</w:t>
      </w:r>
    </w:p>
    <w:p w14:paraId="3BC0A679" w14:textId="77777777" w:rsidR="00247752" w:rsidRPr="00327842" w:rsidRDefault="00247752" w:rsidP="004E7755">
      <w:pPr>
        <w:pStyle w:val="1"/>
        <w:rPr>
          <w:rStyle w:val="2Char"/>
          <w:rtl/>
        </w:rPr>
      </w:pPr>
      <w:r w:rsidRPr="000340D7">
        <w:rPr>
          <w:rFonts w:hint="cs"/>
          <w:rtl/>
        </w:rPr>
        <w:t>آماده سازی سند جهت اسکن</w:t>
      </w:r>
      <w:r w:rsidRPr="00327842">
        <w:rPr>
          <w:rStyle w:val="2Char"/>
          <w:rtl/>
        </w:rPr>
        <w:t xml:space="preserve"> </w:t>
      </w:r>
    </w:p>
    <w:p w14:paraId="68BF4898" w14:textId="77777777" w:rsidR="00247752" w:rsidRPr="00663CFE" w:rsidRDefault="00247752" w:rsidP="00247752">
      <w:pPr>
        <w:spacing w:before="120" w:after="120"/>
        <w:jc w:val="both"/>
        <w:rPr>
          <w:rFonts w:ascii="Calibri Light" w:eastAsia="B Titr" w:hAnsi="Calibri Light" w:cs="B Zar"/>
          <w:color w:val="0D0D0D" w:themeColor="text1" w:themeTint="F2"/>
          <w:sz w:val="28"/>
          <w:szCs w:val="28"/>
          <w14:cntxtAlts/>
        </w:rPr>
      </w:pPr>
      <w:r w:rsidRPr="00663CFE">
        <w:rPr>
          <w:rFonts w:ascii="Calibri Light" w:eastAsia="B Titr" w:hAnsi="Calibri Light" w:cs="B Zar" w:hint="cs"/>
          <w:color w:val="0D0D0D" w:themeColor="text1" w:themeTint="F2"/>
          <w:sz w:val="28"/>
          <w:szCs w:val="28"/>
          <w:rtl/>
          <w14:cntxtAlts/>
        </w:rPr>
        <w:t>قبل از شروع اسکن، لازم است آماده</w:t>
      </w:r>
      <w:r w:rsidRPr="00663CFE">
        <w:rPr>
          <w:rFonts w:ascii="Calibri Light" w:eastAsia="B Titr" w:hAnsi="Calibri Light" w:cs="B Zar"/>
          <w:color w:val="0D0D0D" w:themeColor="text1" w:themeTint="F2"/>
          <w:sz w:val="28"/>
          <w:szCs w:val="28"/>
          <w:rtl/>
          <w14:cntxtAlts/>
        </w:rPr>
        <w:softHyphen/>
      </w:r>
      <w:r w:rsidRPr="00663CFE">
        <w:rPr>
          <w:rFonts w:ascii="Calibri Light" w:eastAsia="B Titr" w:hAnsi="Calibri Light" w:cs="B Zar" w:hint="cs"/>
          <w:color w:val="0D0D0D" w:themeColor="text1" w:themeTint="F2"/>
          <w:sz w:val="28"/>
          <w:szCs w:val="28"/>
          <w:rtl/>
          <w14:cntxtAlts/>
        </w:rPr>
        <w:t>سازی پرونده صورت گیرد</w:t>
      </w:r>
      <w:r w:rsidRPr="00663CFE">
        <w:rPr>
          <w:rFonts w:ascii="Calibri Light" w:eastAsia="B Titr" w:hAnsi="Calibri Light" w:cs="B Zar"/>
          <w:color w:val="0D0D0D" w:themeColor="text1" w:themeTint="F2"/>
          <w:sz w:val="28"/>
          <w:szCs w:val="28"/>
          <w:rtl/>
          <w14:cntxtAlts/>
        </w:rPr>
        <w:t>.</w:t>
      </w:r>
      <w:r w:rsidRPr="00663CFE">
        <w:rPr>
          <w:rFonts w:ascii="Calibri Light" w:eastAsia="B Titr" w:hAnsi="Calibri Light" w:cs="B Zar" w:hint="cs"/>
          <w:color w:val="0D0D0D" w:themeColor="text1" w:themeTint="F2"/>
          <w:sz w:val="28"/>
          <w:szCs w:val="28"/>
          <w:rtl/>
          <w14:cntxtAlts/>
        </w:rPr>
        <w:t xml:space="preserve"> </w:t>
      </w:r>
      <w:r w:rsidRPr="00663CFE">
        <w:rPr>
          <w:rFonts w:ascii="Calibri Light" w:eastAsia="B Titr" w:hAnsi="Calibri Light" w:cs="B Zar"/>
          <w:color w:val="0D0D0D" w:themeColor="text1" w:themeTint="F2"/>
          <w:sz w:val="28"/>
          <w:szCs w:val="28"/>
          <w:rtl/>
          <w14:cntxtAlts/>
        </w:rPr>
        <w:t>این عملیات سبب تسریع در روند</w:t>
      </w:r>
      <w:r w:rsidRPr="00663CFE">
        <w:rPr>
          <w:rFonts w:ascii="Calibri Light" w:eastAsia="B Titr" w:hAnsi="Calibri Light" w:cs="B Zar" w:hint="cs"/>
          <w:color w:val="0D0D0D" w:themeColor="text1" w:themeTint="F2"/>
          <w:sz w:val="28"/>
          <w:szCs w:val="28"/>
          <w:rtl/>
          <w14:cntxtAlts/>
        </w:rPr>
        <w:t xml:space="preserve"> </w:t>
      </w:r>
      <w:r w:rsidRPr="00663CFE">
        <w:rPr>
          <w:rFonts w:ascii="Calibri Light" w:eastAsia="B Titr" w:hAnsi="Calibri Light" w:cs="B Zar"/>
          <w:color w:val="0D0D0D" w:themeColor="text1" w:themeTint="F2"/>
          <w:sz w:val="28"/>
          <w:szCs w:val="28"/>
          <w:rtl/>
          <w14:cntxtAlts/>
        </w:rPr>
        <w:t>کار و بهینه</w:t>
      </w:r>
      <w:r w:rsidRPr="00663CFE">
        <w:rPr>
          <w:rFonts w:ascii="Calibri Light" w:eastAsia="B Titr" w:hAnsi="Calibri Light" w:cs="B Zar" w:hint="cs"/>
          <w:color w:val="0D0D0D" w:themeColor="text1" w:themeTint="F2"/>
          <w:sz w:val="28"/>
          <w:szCs w:val="28"/>
          <w:rtl/>
          <w14:cntxtAlts/>
        </w:rPr>
        <w:t>‌</w:t>
      </w:r>
      <w:r w:rsidRPr="00663CFE">
        <w:rPr>
          <w:rFonts w:ascii="Calibri Light" w:eastAsia="B Titr" w:hAnsi="Calibri Light" w:cs="B Zar"/>
          <w:color w:val="0D0D0D" w:themeColor="text1" w:themeTint="F2"/>
          <w:sz w:val="28"/>
          <w:szCs w:val="28"/>
          <w:rtl/>
          <w14:cntxtAlts/>
        </w:rPr>
        <w:t>سازی فر</w:t>
      </w:r>
      <w:r w:rsidRPr="00663CFE">
        <w:rPr>
          <w:rFonts w:ascii="Calibri Light" w:eastAsia="B Titr" w:hAnsi="Calibri Light" w:cs="B Zar" w:hint="cs"/>
          <w:color w:val="0D0D0D" w:themeColor="text1" w:themeTint="F2"/>
          <w:sz w:val="28"/>
          <w:szCs w:val="28"/>
          <w:rtl/>
          <w14:cntxtAlts/>
        </w:rPr>
        <w:t>ا</w:t>
      </w:r>
      <w:r w:rsidRPr="00663CFE">
        <w:rPr>
          <w:rFonts w:ascii="Calibri Light" w:eastAsia="B Titr" w:hAnsi="Calibri Light" w:cs="B Zar"/>
          <w:color w:val="0D0D0D" w:themeColor="text1" w:themeTint="F2"/>
          <w:sz w:val="28"/>
          <w:szCs w:val="28"/>
          <w:rtl/>
          <w14:cntxtAlts/>
        </w:rPr>
        <w:t>یند</w:t>
      </w:r>
      <w:r w:rsidRPr="00663CFE">
        <w:rPr>
          <w:rFonts w:ascii="Calibri Light" w:eastAsia="B Titr" w:hAnsi="Calibri Light" w:cs="B Zar" w:hint="cs"/>
          <w:color w:val="0D0D0D" w:themeColor="text1" w:themeTint="F2"/>
          <w:sz w:val="28"/>
          <w:szCs w:val="28"/>
          <w:rtl/>
          <w14:cntxtAlts/>
        </w:rPr>
        <w:t xml:space="preserve"> اسکن</w:t>
      </w:r>
      <w:r w:rsidRPr="00663CFE">
        <w:rPr>
          <w:rFonts w:ascii="Calibri Light" w:eastAsia="B Titr" w:hAnsi="Calibri Light" w:cs="B Zar"/>
          <w:color w:val="0D0D0D" w:themeColor="text1" w:themeTint="F2"/>
          <w:sz w:val="28"/>
          <w:szCs w:val="28"/>
          <w:rtl/>
          <w14:cntxtAlts/>
        </w:rPr>
        <w:t xml:space="preserve"> می‌شود.</w:t>
      </w:r>
      <w:r w:rsidRPr="00663CFE">
        <w:rPr>
          <w:rFonts w:ascii="Calibri Light" w:eastAsia="B Titr" w:hAnsi="Calibri Light" w:cs="B Zar" w:hint="cs"/>
          <w:color w:val="0D0D0D" w:themeColor="text1" w:themeTint="F2"/>
          <w:sz w:val="28"/>
          <w:szCs w:val="28"/>
          <w:rtl/>
          <w14:cntxtAlts/>
        </w:rPr>
        <w:t xml:space="preserve"> </w:t>
      </w:r>
      <w:r w:rsidRPr="00663CFE">
        <w:rPr>
          <w:rFonts w:ascii="Calibri Light" w:eastAsia="B Titr" w:hAnsi="Calibri Light" w:cs="B Zar"/>
          <w:color w:val="0D0D0D" w:themeColor="text1" w:themeTint="F2"/>
          <w:sz w:val="28"/>
          <w:szCs w:val="28"/>
          <w:rtl/>
          <w14:cntxtAlts/>
        </w:rPr>
        <w:t>آماده</w:t>
      </w:r>
      <w:r w:rsidRPr="00663CFE">
        <w:rPr>
          <w:rFonts w:ascii="Calibri Light" w:eastAsia="B Titr" w:hAnsi="Calibri Light" w:cs="B Zar" w:hint="cs"/>
          <w:color w:val="0D0D0D" w:themeColor="text1" w:themeTint="F2"/>
          <w:sz w:val="28"/>
          <w:szCs w:val="28"/>
          <w:rtl/>
          <w14:cntxtAlts/>
        </w:rPr>
        <w:t>‌</w:t>
      </w:r>
      <w:r w:rsidRPr="00663CFE">
        <w:rPr>
          <w:rFonts w:ascii="Calibri Light" w:eastAsia="B Titr" w:hAnsi="Calibri Light" w:cs="B Zar"/>
          <w:color w:val="0D0D0D" w:themeColor="text1" w:themeTint="F2"/>
          <w:sz w:val="28"/>
          <w:szCs w:val="28"/>
          <w:rtl/>
          <w14:cntxtAlts/>
        </w:rPr>
        <w:t>سازی</w:t>
      </w:r>
      <w:r w:rsidRPr="00663CFE">
        <w:rPr>
          <w:rFonts w:ascii="Calibri Light" w:eastAsia="B Titr" w:hAnsi="Calibri Light" w:cs="B Zar" w:hint="cs"/>
          <w:color w:val="0D0D0D" w:themeColor="text1" w:themeTint="F2"/>
          <w:sz w:val="28"/>
          <w:szCs w:val="28"/>
          <w:rtl/>
          <w14:cntxtAlts/>
        </w:rPr>
        <w:t xml:space="preserve"> پرونده</w:t>
      </w:r>
      <w:r w:rsidRPr="00663CFE">
        <w:rPr>
          <w:rFonts w:ascii="Calibri Light" w:eastAsia="B Titr" w:hAnsi="Calibri Light" w:cs="B Zar"/>
          <w:color w:val="0D0D0D" w:themeColor="text1" w:themeTint="F2"/>
          <w:sz w:val="28"/>
          <w:szCs w:val="28"/>
          <w:rtl/>
          <w14:cntxtAlts/>
        </w:rPr>
        <w:softHyphen/>
      </w:r>
      <w:r w:rsidRPr="00663CFE">
        <w:rPr>
          <w:rFonts w:ascii="Calibri Light" w:eastAsia="B Titr" w:hAnsi="Calibri Light" w:cs="B Zar" w:hint="cs"/>
          <w:color w:val="0D0D0D" w:themeColor="text1" w:themeTint="F2"/>
          <w:sz w:val="28"/>
          <w:szCs w:val="28"/>
          <w:rtl/>
          <w14:cntxtAlts/>
        </w:rPr>
        <w:t>ها</w:t>
      </w:r>
      <w:r w:rsidRPr="00663CFE">
        <w:rPr>
          <w:rFonts w:ascii="Calibri Light" w:eastAsia="B Titr" w:hAnsi="Calibri Light" w:cs="B Zar"/>
          <w:color w:val="0D0D0D" w:themeColor="text1" w:themeTint="F2"/>
          <w:sz w:val="28"/>
          <w:szCs w:val="28"/>
          <w:rtl/>
          <w14:cntxtAlts/>
        </w:rPr>
        <w:t xml:space="preserve"> شامل مراحل زیر </w:t>
      </w:r>
      <w:r w:rsidRPr="00663CFE">
        <w:rPr>
          <w:rFonts w:ascii="Calibri Light" w:eastAsia="B Titr" w:hAnsi="Calibri Light" w:cs="B Zar" w:hint="cs"/>
          <w:color w:val="0D0D0D" w:themeColor="text1" w:themeTint="F2"/>
          <w:sz w:val="28"/>
          <w:szCs w:val="28"/>
          <w:rtl/>
          <w14:cntxtAlts/>
        </w:rPr>
        <w:t>می</w:t>
      </w:r>
      <w:r w:rsidRPr="00663CFE">
        <w:rPr>
          <w:rFonts w:ascii="Calibri Light" w:eastAsia="B Titr" w:hAnsi="Calibri Light" w:cs="B Zar"/>
          <w:color w:val="0D0D0D" w:themeColor="text1" w:themeTint="F2"/>
          <w:sz w:val="28"/>
          <w:szCs w:val="28"/>
          <w:rtl/>
          <w14:cntxtAlts/>
        </w:rPr>
        <w:softHyphen/>
      </w:r>
      <w:r w:rsidRPr="00663CFE">
        <w:rPr>
          <w:rFonts w:ascii="Calibri Light" w:eastAsia="B Titr" w:hAnsi="Calibri Light" w:cs="B Zar" w:hint="cs"/>
          <w:color w:val="0D0D0D" w:themeColor="text1" w:themeTint="F2"/>
          <w:sz w:val="28"/>
          <w:szCs w:val="28"/>
          <w:rtl/>
          <w14:cntxtAlts/>
        </w:rPr>
        <w:t>باشد:</w:t>
      </w:r>
    </w:p>
    <w:p w14:paraId="0D50EADB" w14:textId="42CAF385" w:rsidR="00247752" w:rsidRPr="00102C33" w:rsidRDefault="00247752" w:rsidP="00AB5E9A">
      <w:pPr>
        <w:pStyle w:val="ListParagraph"/>
        <w:numPr>
          <w:ilvl w:val="0"/>
          <w:numId w:val="7"/>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b w:val="0"/>
          <w:bCs w:val="0"/>
          <w:color w:val="0D0D0D" w:themeColor="text1" w:themeTint="F2"/>
          <w:rtl/>
          <w14:cntxtAlts/>
        </w:rPr>
        <w:t xml:space="preserve">جداسازی </w:t>
      </w:r>
      <w:r w:rsidRPr="00102C33">
        <w:rPr>
          <w:rFonts w:ascii="Calibri Light" w:eastAsia="B Titr" w:hAnsi="Calibri Light" w:cs="B Zar" w:hint="cs"/>
          <w:b w:val="0"/>
          <w:bCs w:val="0"/>
          <w:color w:val="0D0D0D" w:themeColor="text1" w:themeTint="F2"/>
          <w:rtl/>
          <w14:cntxtAlts/>
        </w:rPr>
        <w:t>فرم</w:t>
      </w:r>
      <w:ins w:id="33" w:author="Parisa Khakshour Saadat" w:date="2024-07-31T14:30:00Z">
        <w:r w:rsidR="005310EF">
          <w:rPr>
            <w:rFonts w:ascii="Calibri Light" w:eastAsia="B Titr" w:hAnsi="Calibri Light" w:cs="B Zar" w:hint="cs"/>
            <w:b w:val="0"/>
            <w:bCs w:val="0"/>
            <w:color w:val="0D0D0D" w:themeColor="text1" w:themeTint="F2"/>
            <w:rtl/>
            <w14:cntxtAlts/>
          </w:rPr>
          <w:t>‌</w:t>
        </w:r>
      </w:ins>
      <w:r w:rsidRPr="00102C33">
        <w:rPr>
          <w:rFonts w:ascii="Calibri Light" w:eastAsia="B Titr" w:hAnsi="Calibri Light" w:cs="B Zar" w:hint="cs"/>
          <w:b w:val="0"/>
          <w:bCs w:val="0"/>
          <w:color w:val="0D0D0D" w:themeColor="text1" w:themeTint="F2"/>
          <w:rtl/>
          <w14:cntxtAlts/>
        </w:rPr>
        <w:t>ها</w:t>
      </w:r>
      <w:r w:rsidRPr="00102C33">
        <w:rPr>
          <w:rFonts w:ascii="Calibri Light" w:eastAsia="B Titr" w:hAnsi="Calibri Light" w:cs="B Zar"/>
          <w:b w:val="0"/>
          <w:bCs w:val="0"/>
          <w:color w:val="0D0D0D" w:themeColor="text1" w:themeTint="F2"/>
          <w:rtl/>
          <w14:cntxtAlts/>
        </w:rPr>
        <w:t xml:space="preserve"> از پرونده مربوطه </w:t>
      </w:r>
      <w:r w:rsidRPr="00102C33">
        <w:rPr>
          <w:rFonts w:ascii="Calibri Light" w:eastAsia="B Titr" w:hAnsi="Calibri Light" w:cs="B Zar" w:hint="cs"/>
          <w:b w:val="0"/>
          <w:bCs w:val="0"/>
          <w:color w:val="0D0D0D" w:themeColor="text1" w:themeTint="F2"/>
          <w:rtl/>
          <w14:cntxtAlts/>
        </w:rPr>
        <w:t>(پوشه، زونکن، شیرازه و ...)</w:t>
      </w:r>
    </w:p>
    <w:p w14:paraId="744E7BCB" w14:textId="77777777" w:rsidR="00247752" w:rsidRPr="00102C33" w:rsidRDefault="00247752" w:rsidP="00AB5E9A">
      <w:pPr>
        <w:pStyle w:val="ListParagraph"/>
        <w:numPr>
          <w:ilvl w:val="0"/>
          <w:numId w:val="7"/>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b w:val="0"/>
          <w:bCs w:val="0"/>
          <w:color w:val="0D0D0D" w:themeColor="text1" w:themeTint="F2"/>
          <w:rtl/>
          <w14:cntxtAlts/>
        </w:rPr>
        <w:t xml:space="preserve"> باز</w:t>
      </w:r>
      <w:r w:rsidRPr="00102C33">
        <w:rPr>
          <w:rFonts w:ascii="Calibri Light" w:eastAsia="B Titr" w:hAnsi="Calibri Light" w:cs="B Zar" w:hint="cs"/>
          <w:b w:val="0"/>
          <w:bCs w:val="0"/>
          <w:color w:val="0D0D0D" w:themeColor="text1" w:themeTint="F2"/>
          <w:rtl/>
          <w14:cntxtAlts/>
        </w:rPr>
        <w:t xml:space="preserve"> </w:t>
      </w:r>
      <w:r w:rsidRPr="00102C33">
        <w:rPr>
          <w:rFonts w:ascii="Calibri Light" w:eastAsia="B Titr" w:hAnsi="Calibri Light" w:cs="B Zar"/>
          <w:b w:val="0"/>
          <w:bCs w:val="0"/>
          <w:color w:val="0D0D0D" w:themeColor="text1" w:themeTint="F2"/>
          <w:rtl/>
          <w14:cntxtAlts/>
        </w:rPr>
        <w:t>کردن منگنه</w:t>
      </w:r>
      <w:r w:rsidRPr="00102C33">
        <w:rPr>
          <w:rFonts w:ascii="Calibri Light" w:eastAsia="B Titr" w:hAnsi="Calibri Light" w:cs="B Zar" w:hint="cs"/>
          <w:b w:val="0"/>
          <w:bCs w:val="0"/>
          <w:color w:val="0D0D0D" w:themeColor="text1" w:themeTint="F2"/>
          <w:rtl/>
          <w14:cntxtAlts/>
        </w:rPr>
        <w:t>،</w:t>
      </w:r>
      <w:r w:rsidRPr="00102C33">
        <w:rPr>
          <w:rFonts w:ascii="Calibri Light" w:eastAsia="B Titr" w:hAnsi="Calibri Light" w:cs="B Zar"/>
          <w:b w:val="0"/>
          <w:bCs w:val="0"/>
          <w:color w:val="0D0D0D" w:themeColor="text1" w:themeTint="F2"/>
          <w:rtl/>
          <w14:cntxtAlts/>
        </w:rPr>
        <w:t xml:space="preserve"> گیره</w:t>
      </w:r>
      <w:r w:rsidRPr="00102C33">
        <w:rPr>
          <w:rFonts w:ascii="Calibri Light" w:eastAsia="B Titr" w:hAnsi="Calibri Light" w:cs="B Zar" w:hint="cs"/>
          <w:b w:val="0"/>
          <w:bCs w:val="0"/>
          <w:color w:val="0D0D0D" w:themeColor="text1" w:themeTint="F2"/>
          <w:rtl/>
          <w14:cntxtAlts/>
        </w:rPr>
        <w:t xml:space="preserve"> و هر نوع اتصال</w:t>
      </w:r>
      <w:r w:rsidRPr="00102C33">
        <w:rPr>
          <w:rFonts w:ascii="Calibri Light" w:eastAsia="B Titr" w:hAnsi="Calibri Light" w:cs="B Zar"/>
          <w:b w:val="0"/>
          <w:bCs w:val="0"/>
          <w:color w:val="0D0D0D" w:themeColor="text1" w:themeTint="F2"/>
          <w:rtl/>
          <w14:cntxtAlts/>
        </w:rPr>
        <w:softHyphen/>
      </w:r>
      <w:r w:rsidRPr="00102C33">
        <w:rPr>
          <w:rFonts w:ascii="Calibri Light" w:eastAsia="B Titr" w:hAnsi="Calibri Light" w:cs="B Zar" w:hint="cs"/>
          <w:b w:val="0"/>
          <w:bCs w:val="0"/>
          <w:color w:val="0D0D0D" w:themeColor="text1" w:themeTint="F2"/>
          <w:rtl/>
          <w14:cntxtAlts/>
        </w:rPr>
        <w:t>دهنده دیگر</w:t>
      </w:r>
      <w:r w:rsidRPr="00102C33">
        <w:rPr>
          <w:rFonts w:ascii="Calibri Light" w:eastAsia="B Titr" w:hAnsi="Calibri Light" w:cs="B Zar"/>
          <w:b w:val="0"/>
          <w:bCs w:val="0"/>
          <w:color w:val="0D0D0D" w:themeColor="text1" w:themeTint="F2"/>
          <w:rtl/>
          <w14:cntxtAlts/>
        </w:rPr>
        <w:t xml:space="preserve"> و در نهایت </w:t>
      </w:r>
      <w:r w:rsidRPr="00102C33">
        <w:rPr>
          <w:rFonts w:ascii="Calibri Light" w:eastAsia="B Titr" w:hAnsi="Calibri Light" w:cs="B Zar" w:hint="cs"/>
          <w:b w:val="0"/>
          <w:bCs w:val="0"/>
          <w:color w:val="0D0D0D" w:themeColor="text1" w:themeTint="F2"/>
          <w:rtl/>
          <w14:cntxtAlts/>
        </w:rPr>
        <w:t>هر یک از فرمها</w:t>
      </w:r>
      <w:r w:rsidRPr="00102C33">
        <w:rPr>
          <w:rFonts w:ascii="Calibri Light" w:eastAsia="B Titr" w:hAnsi="Calibri Light" w:cs="B Zar"/>
          <w:b w:val="0"/>
          <w:bCs w:val="0"/>
          <w:color w:val="0D0D0D" w:themeColor="text1" w:themeTint="F2"/>
          <w:rtl/>
          <w14:cntxtAlts/>
        </w:rPr>
        <w:t xml:space="preserve"> ب</w:t>
      </w:r>
      <w:r w:rsidRPr="00102C33">
        <w:rPr>
          <w:rFonts w:ascii="Calibri Light" w:eastAsia="B Titr" w:hAnsi="Calibri Light" w:cs="B Zar" w:hint="cs"/>
          <w:b w:val="0"/>
          <w:bCs w:val="0"/>
          <w:color w:val="0D0D0D" w:themeColor="text1" w:themeTint="F2"/>
          <w:rtl/>
          <w14:cntxtAlts/>
        </w:rPr>
        <w:t xml:space="preserve">ه </w:t>
      </w:r>
      <w:r w:rsidRPr="00102C33">
        <w:rPr>
          <w:rFonts w:ascii="Calibri Light" w:eastAsia="B Titr" w:hAnsi="Calibri Light" w:cs="B Zar"/>
          <w:b w:val="0"/>
          <w:bCs w:val="0"/>
          <w:color w:val="0D0D0D" w:themeColor="text1" w:themeTint="F2"/>
          <w:rtl/>
          <w14:cntxtAlts/>
        </w:rPr>
        <w:t xml:space="preserve">صورت </w:t>
      </w:r>
      <w:r w:rsidRPr="00102C33">
        <w:rPr>
          <w:rFonts w:ascii="Calibri Light" w:eastAsia="B Titr" w:hAnsi="Calibri Light" w:cs="B Zar" w:hint="cs"/>
          <w:b w:val="0"/>
          <w:bCs w:val="0"/>
          <w:color w:val="0D0D0D" w:themeColor="text1" w:themeTint="F2"/>
          <w:rtl/>
          <w14:cntxtAlts/>
        </w:rPr>
        <w:t>مجزا</w:t>
      </w:r>
    </w:p>
    <w:p w14:paraId="01F00958" w14:textId="77777777" w:rsidR="00247752" w:rsidRPr="00102C33" w:rsidRDefault="00247752" w:rsidP="00AB5E9A">
      <w:pPr>
        <w:pStyle w:val="ListParagraph"/>
        <w:numPr>
          <w:ilvl w:val="0"/>
          <w:numId w:val="7"/>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b w:val="0"/>
          <w:bCs w:val="0"/>
          <w:color w:val="0D0D0D" w:themeColor="text1" w:themeTint="F2"/>
          <w:rtl/>
          <w14:cntxtAlts/>
        </w:rPr>
        <w:t xml:space="preserve">باز نمودن </w:t>
      </w:r>
      <w:r w:rsidRPr="00102C33">
        <w:rPr>
          <w:rFonts w:ascii="Calibri Light" w:eastAsia="B Titr" w:hAnsi="Calibri Light" w:cs="B Zar" w:hint="cs"/>
          <w:b w:val="0"/>
          <w:bCs w:val="0"/>
          <w:color w:val="0D0D0D" w:themeColor="text1" w:themeTint="F2"/>
          <w:rtl/>
          <w14:cntxtAlts/>
        </w:rPr>
        <w:t>تاخوردگی فرمها</w:t>
      </w:r>
    </w:p>
    <w:p w14:paraId="70A32C57" w14:textId="77777777" w:rsidR="000E7809" w:rsidRDefault="00247752" w:rsidP="00AB5E9A">
      <w:pPr>
        <w:pStyle w:val="ListParagraph"/>
        <w:numPr>
          <w:ilvl w:val="0"/>
          <w:numId w:val="7"/>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b w:val="0"/>
          <w:bCs w:val="0"/>
          <w:color w:val="0D0D0D" w:themeColor="text1" w:themeTint="F2"/>
          <w:rtl/>
          <w14:cntxtAlts/>
        </w:rPr>
        <w:t>ترمیم پارگی</w:t>
      </w:r>
      <w:r w:rsidRPr="00102C33">
        <w:rPr>
          <w:rFonts w:ascii="Calibri Light" w:eastAsia="B Titr" w:hAnsi="Calibri Light" w:cs="B Zar" w:hint="cs"/>
          <w:b w:val="0"/>
          <w:bCs w:val="0"/>
          <w:color w:val="0D0D0D" w:themeColor="text1" w:themeTint="F2"/>
          <w:rtl/>
          <w14:cntxtAlts/>
        </w:rPr>
        <w:t xml:space="preserve"> فرمها</w:t>
      </w:r>
      <w:r w:rsidRPr="00102C33">
        <w:rPr>
          <w:rFonts w:ascii="Calibri Light" w:eastAsia="B Titr" w:hAnsi="Calibri Light" w:cs="B Zar"/>
          <w:b w:val="0"/>
          <w:bCs w:val="0"/>
          <w:color w:val="0D0D0D" w:themeColor="text1" w:themeTint="F2"/>
          <w:rtl/>
          <w14:cntxtAlts/>
        </w:rPr>
        <w:t xml:space="preserve"> در صورت وجود</w:t>
      </w:r>
    </w:p>
    <w:p w14:paraId="3EE8E85D" w14:textId="77777777" w:rsidR="00247752" w:rsidRPr="00102C33" w:rsidRDefault="00247752" w:rsidP="00AB5E9A">
      <w:pPr>
        <w:pStyle w:val="ListParagraph"/>
        <w:numPr>
          <w:ilvl w:val="0"/>
          <w:numId w:val="7"/>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b w:val="0"/>
          <w:bCs w:val="0"/>
          <w:color w:val="0D0D0D" w:themeColor="text1" w:themeTint="F2"/>
          <w:rtl/>
          <w14:cntxtAlts/>
        </w:rPr>
        <w:t xml:space="preserve">هم جهت نمودن </w:t>
      </w:r>
      <w:r w:rsidRPr="00102C33">
        <w:rPr>
          <w:rFonts w:ascii="Calibri Light" w:eastAsia="B Titr" w:hAnsi="Calibri Light" w:cs="B Zar" w:hint="cs"/>
          <w:b w:val="0"/>
          <w:bCs w:val="0"/>
          <w:color w:val="0D0D0D" w:themeColor="text1" w:themeTint="F2"/>
          <w:rtl/>
          <w14:cntxtAlts/>
        </w:rPr>
        <w:t>فرمها</w:t>
      </w:r>
      <w:r w:rsidRPr="00102C33">
        <w:rPr>
          <w:rFonts w:ascii="Calibri Light" w:eastAsia="B Titr" w:hAnsi="Calibri Light" w:cs="B Zar"/>
          <w:b w:val="0"/>
          <w:bCs w:val="0"/>
          <w:color w:val="0D0D0D" w:themeColor="text1" w:themeTint="F2"/>
          <w:rtl/>
          <w14:cntxtAlts/>
        </w:rPr>
        <w:t xml:space="preserve"> به شکلی که </w:t>
      </w:r>
      <w:r w:rsidRPr="00102C33">
        <w:rPr>
          <w:rFonts w:ascii="Calibri Light" w:eastAsia="B Titr" w:hAnsi="Calibri Light" w:cs="B Zar" w:hint="cs"/>
          <w:b w:val="0"/>
          <w:bCs w:val="0"/>
          <w:color w:val="0D0D0D" w:themeColor="text1" w:themeTint="F2"/>
          <w:rtl/>
          <w14:cntxtAlts/>
        </w:rPr>
        <w:t xml:space="preserve">قسمت </w:t>
      </w:r>
      <w:r w:rsidRPr="00102C33">
        <w:rPr>
          <w:rFonts w:ascii="Calibri Light" w:eastAsia="B Titr" w:hAnsi="Calibri Light" w:cs="B Zar"/>
          <w:b w:val="0"/>
          <w:bCs w:val="0"/>
          <w:color w:val="0D0D0D" w:themeColor="text1" w:themeTint="F2"/>
          <w:rtl/>
          <w14:cntxtAlts/>
        </w:rPr>
        <w:t>بالای تمامی صفحات هم جهت باشند</w:t>
      </w:r>
      <w:r w:rsidRPr="00102C33">
        <w:rPr>
          <w:rFonts w:ascii="Calibri Light" w:eastAsia="B Titr" w:hAnsi="Calibri Light" w:cs="B Zar" w:hint="cs"/>
          <w:b w:val="0"/>
          <w:bCs w:val="0"/>
          <w:color w:val="0D0D0D" w:themeColor="text1" w:themeTint="F2"/>
          <w:rtl/>
          <w14:cntxtAlts/>
        </w:rPr>
        <w:t>.</w:t>
      </w:r>
    </w:p>
    <w:p w14:paraId="082711C7" w14:textId="77777777" w:rsidR="00247752" w:rsidRPr="00102C33" w:rsidRDefault="00247752" w:rsidP="00AB5E9A">
      <w:pPr>
        <w:pStyle w:val="ListParagraph"/>
        <w:numPr>
          <w:ilvl w:val="0"/>
          <w:numId w:val="7"/>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hint="cs"/>
          <w:b w:val="0"/>
          <w:bCs w:val="0"/>
          <w:color w:val="0D0D0D" w:themeColor="text1" w:themeTint="F2"/>
          <w:rtl/>
          <w14:cntxtAlts/>
        </w:rPr>
        <w:t>مرتب کردن فرم‌های داخل پرونده بر اساس ترتیب استاندارد و جداسازی فرمهای خام اضافی از پرونده</w:t>
      </w:r>
    </w:p>
    <w:p w14:paraId="5DE1B889" w14:textId="77777777" w:rsidR="00247752" w:rsidRPr="00102C33" w:rsidRDefault="00247752" w:rsidP="00AB5E9A">
      <w:pPr>
        <w:pStyle w:val="ListParagraph"/>
        <w:numPr>
          <w:ilvl w:val="0"/>
          <w:numId w:val="8"/>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hint="cs"/>
          <w:b w:val="0"/>
          <w:bCs w:val="0"/>
          <w:color w:val="0D0D0D" w:themeColor="text1" w:themeTint="F2"/>
          <w:rtl/>
          <w14:cntxtAlts/>
        </w:rPr>
        <w:t>در مواردی که کپی فرم یا گزارشی در پرونده موجود می</w:t>
      </w:r>
      <w:r w:rsidRPr="00102C33">
        <w:rPr>
          <w:rFonts w:ascii="Calibri Light" w:eastAsia="B Titr" w:hAnsi="Calibri Light" w:cs="B Zar"/>
          <w:b w:val="0"/>
          <w:bCs w:val="0"/>
          <w:color w:val="0D0D0D" w:themeColor="text1" w:themeTint="F2"/>
          <w:rtl/>
          <w14:cntxtAlts/>
        </w:rPr>
        <w:softHyphen/>
      </w:r>
      <w:r w:rsidRPr="00102C33">
        <w:rPr>
          <w:rFonts w:ascii="Calibri Light" w:eastAsia="B Titr" w:hAnsi="Calibri Light" w:cs="B Zar" w:hint="cs"/>
          <w:b w:val="0"/>
          <w:bCs w:val="0"/>
          <w:color w:val="0D0D0D" w:themeColor="text1" w:themeTint="F2"/>
          <w:rtl/>
          <w14:cntxtAlts/>
        </w:rPr>
        <w:t>باشد(فرمها یا گزارشات مرتبط با سایر مراکز)</w:t>
      </w:r>
      <w:r w:rsidRPr="00102C33">
        <w:rPr>
          <w:rFonts w:ascii="Calibri Light" w:eastAsia="B Titr" w:hAnsi="Calibri Light" w:cs="B Zar"/>
          <w:b w:val="0"/>
          <w:bCs w:val="0"/>
          <w:color w:val="0D0D0D" w:themeColor="text1" w:themeTint="F2"/>
          <w:rtl/>
          <w14:cntxtAlts/>
        </w:rPr>
        <w:t xml:space="preserve">، </w:t>
      </w:r>
      <w:r w:rsidRPr="00102C33">
        <w:rPr>
          <w:rFonts w:ascii="Calibri Light" w:eastAsia="B Titr" w:hAnsi="Calibri Light" w:cs="B Zar" w:hint="cs"/>
          <w:b w:val="0"/>
          <w:bCs w:val="0"/>
          <w:color w:val="0D0D0D" w:themeColor="text1" w:themeTint="F2"/>
          <w:rtl/>
          <w14:cntxtAlts/>
        </w:rPr>
        <w:t>لازم است</w:t>
      </w:r>
      <w:r w:rsidRPr="00102C33">
        <w:rPr>
          <w:rFonts w:ascii="Calibri Light" w:eastAsia="B Titr" w:hAnsi="Calibri Light" w:cs="B Zar"/>
          <w:b w:val="0"/>
          <w:bCs w:val="0"/>
          <w:color w:val="0D0D0D" w:themeColor="text1" w:themeTint="F2"/>
          <w:rtl/>
          <w14:cntxtAlts/>
        </w:rPr>
        <w:t xml:space="preserve"> </w:t>
      </w:r>
      <w:r w:rsidRPr="00102C33">
        <w:rPr>
          <w:rFonts w:ascii="Calibri Light" w:eastAsia="B Titr" w:hAnsi="Calibri Light" w:cs="B Zar" w:hint="cs"/>
          <w:b w:val="0"/>
          <w:bCs w:val="0"/>
          <w:color w:val="0D0D0D" w:themeColor="text1" w:themeTint="F2"/>
          <w:rtl/>
          <w14:cntxtAlts/>
        </w:rPr>
        <w:t>نشانه</w:t>
      </w:r>
      <w:r w:rsidRPr="00102C33">
        <w:rPr>
          <w:rFonts w:ascii="Calibri Light" w:eastAsia="B Titr" w:hAnsi="Calibri Light" w:cs="B Zar"/>
          <w:b w:val="0"/>
          <w:bCs w:val="0"/>
          <w:color w:val="0D0D0D" w:themeColor="text1" w:themeTint="F2"/>
          <w:rtl/>
          <w14:cntxtAlts/>
        </w:rPr>
        <w:softHyphen/>
      </w:r>
      <w:r w:rsidRPr="00102C33">
        <w:rPr>
          <w:rFonts w:ascii="Calibri Light" w:eastAsia="B Titr" w:hAnsi="Calibri Light" w:cs="B Zar" w:hint="cs"/>
          <w:b w:val="0"/>
          <w:bCs w:val="0"/>
          <w:color w:val="0D0D0D" w:themeColor="text1" w:themeTint="F2"/>
          <w:rtl/>
          <w14:cntxtAlts/>
        </w:rPr>
        <w:t xml:space="preserve">گذاری آنها تحت عنوان </w:t>
      </w:r>
      <w:r w:rsidRPr="00102C33">
        <w:rPr>
          <w:rFonts w:ascii="Calibri Light" w:eastAsia="B Titr" w:hAnsi="Calibri Light" w:cs="B Zar"/>
          <w:b w:val="0"/>
          <w:bCs w:val="0"/>
          <w:color w:val="0D0D0D" w:themeColor="text1" w:themeTint="F2"/>
          <w:rtl/>
          <w14:cntxtAlts/>
        </w:rPr>
        <w:t>"کپ</w:t>
      </w:r>
      <w:r w:rsidRPr="00102C33">
        <w:rPr>
          <w:rFonts w:ascii="Calibri Light" w:eastAsia="B Titr" w:hAnsi="Calibri Light" w:cs="B Zar" w:hint="cs"/>
          <w:b w:val="0"/>
          <w:bCs w:val="0"/>
          <w:color w:val="0D0D0D" w:themeColor="text1" w:themeTint="F2"/>
          <w:rtl/>
          <w14:cntxtAlts/>
        </w:rPr>
        <w:t>ی</w:t>
      </w:r>
      <w:r w:rsidRPr="00102C33">
        <w:rPr>
          <w:rFonts w:ascii="Calibri Light" w:eastAsia="B Titr" w:hAnsi="Calibri Light" w:cs="B Zar"/>
          <w:b w:val="0"/>
          <w:bCs w:val="0"/>
          <w:color w:val="0D0D0D" w:themeColor="text1" w:themeTint="F2"/>
          <w:rtl/>
          <w14:cntxtAlts/>
        </w:rPr>
        <w:t xml:space="preserve">" </w:t>
      </w:r>
      <w:r w:rsidRPr="00102C33">
        <w:rPr>
          <w:rFonts w:ascii="Calibri Light" w:eastAsia="B Titr" w:hAnsi="Calibri Light" w:cs="B Zar" w:hint="cs"/>
          <w:b w:val="0"/>
          <w:bCs w:val="0"/>
          <w:color w:val="0D0D0D" w:themeColor="text1" w:themeTint="F2"/>
          <w:rtl/>
          <w14:cntxtAlts/>
        </w:rPr>
        <w:t>انجام شود</w:t>
      </w:r>
      <w:r w:rsidRPr="00102C33">
        <w:rPr>
          <w:rFonts w:ascii="Calibri Light" w:eastAsia="B Titr" w:hAnsi="Calibri Light" w:cs="B Zar"/>
          <w:b w:val="0"/>
          <w:bCs w:val="0"/>
          <w:color w:val="0D0D0D" w:themeColor="text1" w:themeTint="F2"/>
          <w:rtl/>
          <w14:cntxtAlts/>
        </w:rPr>
        <w:t xml:space="preserve"> تا از ا</w:t>
      </w:r>
      <w:r w:rsidRPr="00102C33">
        <w:rPr>
          <w:rFonts w:ascii="Calibri Light" w:eastAsia="B Titr" w:hAnsi="Calibri Light" w:cs="B Zar" w:hint="cs"/>
          <w:b w:val="0"/>
          <w:bCs w:val="0"/>
          <w:color w:val="0D0D0D" w:themeColor="text1" w:themeTint="F2"/>
          <w:rtl/>
          <w14:cntxtAlts/>
        </w:rPr>
        <w:t>ی</w:t>
      </w:r>
      <w:r w:rsidRPr="00102C33">
        <w:rPr>
          <w:rFonts w:ascii="Calibri Light" w:eastAsia="B Titr" w:hAnsi="Calibri Light" w:cs="B Zar" w:hint="eastAsia"/>
          <w:b w:val="0"/>
          <w:bCs w:val="0"/>
          <w:color w:val="0D0D0D" w:themeColor="text1" w:themeTint="F2"/>
          <w:rtl/>
          <w14:cntxtAlts/>
        </w:rPr>
        <w:t>ن</w:t>
      </w:r>
      <w:r w:rsidRPr="00102C33">
        <w:rPr>
          <w:rFonts w:ascii="Calibri Light" w:eastAsia="B Titr" w:hAnsi="Calibri Light" w:cs="B Zar"/>
          <w:b w:val="0"/>
          <w:bCs w:val="0"/>
          <w:color w:val="0D0D0D" w:themeColor="text1" w:themeTint="F2"/>
          <w:rtl/>
          <w14:cntxtAlts/>
        </w:rPr>
        <w:t xml:space="preserve"> طر</w:t>
      </w:r>
      <w:r w:rsidRPr="00102C33">
        <w:rPr>
          <w:rFonts w:ascii="Calibri Light" w:eastAsia="B Titr" w:hAnsi="Calibri Light" w:cs="B Zar" w:hint="cs"/>
          <w:b w:val="0"/>
          <w:bCs w:val="0"/>
          <w:color w:val="0D0D0D" w:themeColor="text1" w:themeTint="F2"/>
          <w:rtl/>
          <w14:cntxtAlts/>
        </w:rPr>
        <w:t>ی</w:t>
      </w:r>
      <w:r w:rsidRPr="00102C33">
        <w:rPr>
          <w:rFonts w:ascii="Calibri Light" w:eastAsia="B Titr" w:hAnsi="Calibri Light" w:cs="B Zar" w:hint="eastAsia"/>
          <w:b w:val="0"/>
          <w:bCs w:val="0"/>
          <w:color w:val="0D0D0D" w:themeColor="text1" w:themeTint="F2"/>
          <w:rtl/>
          <w14:cntxtAlts/>
        </w:rPr>
        <w:t>ق</w:t>
      </w:r>
      <w:r w:rsidRPr="00102C33">
        <w:rPr>
          <w:rFonts w:ascii="Calibri Light" w:eastAsia="B Titr" w:hAnsi="Calibri Light" w:cs="B Zar"/>
          <w:b w:val="0"/>
          <w:bCs w:val="0"/>
          <w:color w:val="0D0D0D" w:themeColor="text1" w:themeTint="F2"/>
          <w:rtl/>
          <w14:cntxtAlts/>
        </w:rPr>
        <w:t xml:space="preserve"> نشان داده شود که نسخه اسکن شده در واقع اسکن کپ</w:t>
      </w:r>
      <w:r w:rsidRPr="00102C33">
        <w:rPr>
          <w:rFonts w:ascii="Calibri Light" w:eastAsia="B Titr" w:hAnsi="Calibri Light" w:cs="B Zar" w:hint="cs"/>
          <w:b w:val="0"/>
          <w:bCs w:val="0"/>
          <w:color w:val="0D0D0D" w:themeColor="text1" w:themeTint="F2"/>
          <w:rtl/>
          <w14:cntxtAlts/>
        </w:rPr>
        <w:t>ی</w:t>
      </w:r>
      <w:r w:rsidRPr="00102C33">
        <w:rPr>
          <w:rFonts w:ascii="Calibri Light" w:eastAsia="B Titr" w:hAnsi="Calibri Light" w:cs="B Zar"/>
          <w:b w:val="0"/>
          <w:bCs w:val="0"/>
          <w:color w:val="0D0D0D" w:themeColor="text1" w:themeTint="F2"/>
          <w:rtl/>
          <w14:cntxtAlts/>
        </w:rPr>
        <w:t xml:space="preserve"> نسخه اصل </w:t>
      </w:r>
      <w:r w:rsidRPr="00102C33">
        <w:rPr>
          <w:rFonts w:ascii="Calibri Light" w:eastAsia="B Titr" w:hAnsi="Calibri Light" w:cs="B Zar" w:hint="cs"/>
          <w:b w:val="0"/>
          <w:bCs w:val="0"/>
          <w:color w:val="0D0D0D" w:themeColor="text1" w:themeTint="F2"/>
          <w:rtl/>
          <w14:cntxtAlts/>
        </w:rPr>
        <w:t>می باشد.</w:t>
      </w:r>
    </w:p>
    <w:p w14:paraId="37715748" w14:textId="77777777" w:rsidR="00247752" w:rsidRPr="00102C33" w:rsidRDefault="00247752" w:rsidP="00AB5E9A">
      <w:pPr>
        <w:pStyle w:val="ListParagraph"/>
        <w:numPr>
          <w:ilvl w:val="0"/>
          <w:numId w:val="7"/>
        </w:numPr>
        <w:spacing w:before="120" w:after="120" w:line="276" w:lineRule="auto"/>
        <w:jc w:val="both"/>
        <w:rPr>
          <w:rFonts w:ascii="Calibri Light" w:eastAsia="B Titr" w:hAnsi="Calibri Light" w:cs="B Zar"/>
          <w:b w:val="0"/>
          <w:bCs w:val="0"/>
          <w:color w:val="0D0D0D" w:themeColor="text1" w:themeTint="F2"/>
          <w14:cntxtAlts/>
        </w:rPr>
      </w:pPr>
      <w:r w:rsidRPr="00102C33">
        <w:rPr>
          <w:rFonts w:ascii="Calibri Light" w:eastAsia="B Titr" w:hAnsi="Calibri Light" w:cs="B Zar" w:hint="cs"/>
          <w:b w:val="0"/>
          <w:bCs w:val="0"/>
          <w:color w:val="0D0D0D" w:themeColor="text1" w:themeTint="F2"/>
          <w:rtl/>
          <w14:cntxtAlts/>
        </w:rPr>
        <w:t xml:space="preserve">لازم است قبل از اسکن پرونده، از کامل بودن فرمها و محتوای آنها اطمینان حاصل شود. به ویژه در ارتباط با گزارشات تاخیری از جمله گزارش پاتولوژی لازم است از الصاق این گزارشات در پرونده کاغذی بیمار اطمینان حاصل شود. </w:t>
      </w:r>
    </w:p>
    <w:p w14:paraId="122E3422" w14:textId="77777777" w:rsidR="00247752" w:rsidRPr="00901E81" w:rsidRDefault="00247752" w:rsidP="00AB5E9A">
      <w:pPr>
        <w:pStyle w:val="ListParagraph"/>
        <w:numPr>
          <w:ilvl w:val="0"/>
          <w:numId w:val="7"/>
        </w:numPr>
        <w:spacing w:before="120" w:after="120" w:line="276" w:lineRule="auto"/>
        <w:jc w:val="both"/>
        <w:rPr>
          <w:rFonts w:ascii="Calibri Light" w:eastAsia="B Titr" w:hAnsi="Calibri Light" w:cs="B Zar"/>
          <w:color w:val="0D0D0D" w:themeColor="text1" w:themeTint="F2"/>
          <w14:cntxtAlts/>
        </w:rPr>
      </w:pPr>
      <w:r w:rsidRPr="00901E81">
        <w:rPr>
          <w:rFonts w:ascii="Calibri Light" w:eastAsia="B Titr" w:hAnsi="Calibri Light" w:cs="B Zar" w:hint="cs"/>
          <w:color w:val="0D0D0D" w:themeColor="text1" w:themeTint="F2"/>
          <w:rtl/>
          <w14:cntxtAlts/>
        </w:rPr>
        <w:t xml:space="preserve">در صورت عدم استفاده از اسکنر متناسب با ابعاد فرم کاغذی لازم است نکات زیر مورد توجه قرار گیرد: </w:t>
      </w:r>
    </w:p>
    <w:p w14:paraId="1192C110" w14:textId="77777777" w:rsidR="00247752" w:rsidRPr="00901E81" w:rsidRDefault="00247752" w:rsidP="00102C33">
      <w:pPr>
        <w:spacing w:before="120" w:after="120"/>
        <w:ind w:left="720"/>
        <w:jc w:val="both"/>
        <w:rPr>
          <w:rFonts w:ascii="Calibri Light" w:eastAsia="B Titr" w:hAnsi="Calibri Light" w:cs="B Zar"/>
          <w:color w:val="0D0D0D" w:themeColor="text1" w:themeTint="F2"/>
          <w:sz w:val="28"/>
          <w:szCs w:val="28"/>
          <w:rtl/>
          <w14:cntxtAlts/>
        </w:rPr>
      </w:pPr>
      <w:r w:rsidRPr="00901E81">
        <w:rPr>
          <w:rFonts w:ascii="Calibri Light" w:eastAsia="B Titr" w:hAnsi="Calibri Light" w:cs="B Zar" w:hint="cs"/>
          <w:color w:val="0D0D0D" w:themeColor="text1" w:themeTint="F2"/>
          <w:sz w:val="28"/>
          <w:szCs w:val="28"/>
          <w:rtl/>
          <w14:cntxtAlts/>
        </w:rPr>
        <w:t xml:space="preserve">1) در صورتی که دسترسی به اسکنر </w:t>
      </w:r>
      <w:r w:rsidRPr="00901E81">
        <w:rPr>
          <w:rFonts w:ascii="Calibri Light" w:eastAsia="B Titr" w:hAnsi="Calibri Light" w:cs="B Zar"/>
          <w:color w:val="0D0D0D" w:themeColor="text1" w:themeTint="F2"/>
          <w:sz w:val="28"/>
          <w:szCs w:val="28"/>
          <w14:cntxtAlts/>
        </w:rPr>
        <w:t>A3</w:t>
      </w:r>
      <w:r w:rsidRPr="00901E81">
        <w:rPr>
          <w:rFonts w:ascii="Calibri Light" w:eastAsia="B Titr" w:hAnsi="Calibri Light" w:cs="B Zar" w:hint="cs"/>
          <w:color w:val="0D0D0D" w:themeColor="text1" w:themeTint="F2"/>
          <w:sz w:val="28"/>
          <w:szCs w:val="28"/>
          <w:rtl/>
          <w14:cntxtAlts/>
        </w:rPr>
        <w:t xml:space="preserve"> جهت اسکن فرمهای </w:t>
      </w:r>
      <w:r w:rsidRPr="00901E81">
        <w:rPr>
          <w:rFonts w:ascii="Calibri Light" w:eastAsia="B Titr" w:hAnsi="Calibri Light" w:cs="B Zar"/>
          <w:color w:val="0D0D0D" w:themeColor="text1" w:themeTint="F2"/>
          <w:sz w:val="28"/>
          <w:szCs w:val="28"/>
          <w14:cntxtAlts/>
        </w:rPr>
        <w:t>A3</w:t>
      </w:r>
      <w:r w:rsidRPr="00901E81">
        <w:rPr>
          <w:rFonts w:ascii="Calibri Light" w:eastAsia="B Titr" w:hAnsi="Calibri Light" w:cs="B Zar" w:hint="cs"/>
          <w:color w:val="0D0D0D" w:themeColor="text1" w:themeTint="F2"/>
          <w:sz w:val="28"/>
          <w:szCs w:val="28"/>
          <w:rtl/>
          <w14:cntxtAlts/>
        </w:rPr>
        <w:t xml:space="preserve"> (از جمله شیت</w:t>
      </w:r>
      <w:r w:rsidRPr="00901E81">
        <w:rPr>
          <w:rFonts w:ascii="Calibri Light" w:eastAsia="B Titr" w:hAnsi="Calibri Light" w:cs="B Zar"/>
          <w:color w:val="0D0D0D" w:themeColor="text1" w:themeTint="F2"/>
          <w:sz w:val="28"/>
          <w:szCs w:val="28"/>
          <w:rtl/>
          <w14:cntxtAlts/>
        </w:rPr>
        <w:softHyphen/>
      </w:r>
      <w:r w:rsidRPr="00901E81">
        <w:rPr>
          <w:rFonts w:ascii="Calibri Light" w:eastAsia="B Titr" w:hAnsi="Calibri Light" w:cs="B Zar" w:hint="cs"/>
          <w:color w:val="0D0D0D" w:themeColor="text1" w:themeTint="F2"/>
          <w:sz w:val="28"/>
          <w:szCs w:val="28"/>
          <w:rtl/>
          <w14:cntxtAlts/>
        </w:rPr>
        <w:t xml:space="preserve">های بخشهای ویژه) فراهم نباشد، </w:t>
      </w:r>
      <w:r w:rsidR="00102C33">
        <w:rPr>
          <w:rFonts w:ascii="Calibri Light" w:eastAsia="B Titr" w:hAnsi="Calibri Light" w:cs="B Zar" w:hint="cs"/>
          <w:color w:val="0D0D0D" w:themeColor="text1" w:themeTint="F2"/>
          <w:sz w:val="28"/>
          <w:szCs w:val="28"/>
          <w:rtl/>
          <w14:cntxtAlts/>
        </w:rPr>
        <w:t>بهتر</w:t>
      </w:r>
      <w:r w:rsidRPr="00901E81">
        <w:rPr>
          <w:rFonts w:ascii="Calibri Light" w:eastAsia="B Titr" w:hAnsi="Calibri Light" w:cs="B Zar" w:hint="cs"/>
          <w:color w:val="0D0D0D" w:themeColor="text1" w:themeTint="F2"/>
          <w:sz w:val="28"/>
          <w:szCs w:val="28"/>
          <w:rtl/>
          <w14:cntxtAlts/>
        </w:rPr>
        <w:t xml:space="preserve"> است این فرمها به صورت پرفوراژدار طراحی و چاپ شوند تا جداسازی آنها حین فرایند اسکن به سهولت انجام شود. در مرحله آماده</w:t>
      </w:r>
      <w:r w:rsidRPr="00901E81">
        <w:rPr>
          <w:rFonts w:ascii="Calibri Light" w:eastAsia="B Titr" w:hAnsi="Calibri Light" w:cs="B Zar"/>
          <w:color w:val="0D0D0D" w:themeColor="text1" w:themeTint="F2"/>
          <w:sz w:val="28"/>
          <w:szCs w:val="28"/>
          <w:rtl/>
          <w14:cntxtAlts/>
        </w:rPr>
        <w:softHyphen/>
      </w:r>
      <w:r w:rsidRPr="00901E81">
        <w:rPr>
          <w:rFonts w:ascii="Calibri Light" w:eastAsia="B Titr" w:hAnsi="Calibri Light" w:cs="B Zar" w:hint="cs"/>
          <w:color w:val="0D0D0D" w:themeColor="text1" w:themeTint="F2"/>
          <w:sz w:val="28"/>
          <w:szCs w:val="28"/>
          <w:rtl/>
          <w14:cntxtAlts/>
        </w:rPr>
        <w:t>سازی این فرمها، ثبت نام و کد ملی بیمار در دو طرف تمام قسمتهای جداسازی شده الزامی است. هم چنین به منظور رعایت ترتیب فرمها پس از جداسازی، لازم است در مرحله آماده</w:t>
      </w:r>
      <w:r w:rsidRPr="00901E81">
        <w:rPr>
          <w:rFonts w:ascii="Calibri Light" w:eastAsia="B Titr" w:hAnsi="Calibri Light" w:cs="B Zar"/>
          <w:color w:val="0D0D0D" w:themeColor="text1" w:themeTint="F2"/>
          <w:sz w:val="28"/>
          <w:szCs w:val="28"/>
          <w:rtl/>
          <w14:cntxtAlts/>
        </w:rPr>
        <w:softHyphen/>
      </w:r>
      <w:r w:rsidRPr="00901E81">
        <w:rPr>
          <w:rFonts w:ascii="Calibri Light" w:eastAsia="B Titr" w:hAnsi="Calibri Light" w:cs="B Zar" w:hint="cs"/>
          <w:color w:val="0D0D0D" w:themeColor="text1" w:themeTint="F2"/>
          <w:sz w:val="28"/>
          <w:szCs w:val="28"/>
          <w:rtl/>
          <w14:cntxtAlts/>
        </w:rPr>
        <w:t>سازی، شماره</w:t>
      </w:r>
      <w:r w:rsidRPr="00901E81">
        <w:rPr>
          <w:rFonts w:ascii="Calibri Light" w:eastAsia="B Titr" w:hAnsi="Calibri Light" w:cs="B Zar"/>
          <w:color w:val="0D0D0D" w:themeColor="text1" w:themeTint="F2"/>
          <w:sz w:val="28"/>
          <w:szCs w:val="28"/>
          <w:rtl/>
          <w14:cntxtAlts/>
        </w:rPr>
        <w:softHyphen/>
      </w:r>
      <w:r w:rsidRPr="00901E81">
        <w:rPr>
          <w:rFonts w:ascii="Calibri Light" w:eastAsia="B Titr" w:hAnsi="Calibri Light" w:cs="B Zar" w:hint="cs"/>
          <w:color w:val="0D0D0D" w:themeColor="text1" w:themeTint="F2"/>
          <w:sz w:val="28"/>
          <w:szCs w:val="28"/>
          <w:rtl/>
          <w14:cntxtAlts/>
        </w:rPr>
        <w:t xml:space="preserve">گذاری ترتیبی این فرمها در قسمت پایین صفحه و به تعداد شیتهای موجود در پرونده صورت گیرد. به عنوان مثال، ص 1 از ش 1، ص 2 از ش 1، ص 3 از ش 1، ص 1 از ش 2 و ....). الصاق مجدد قسمتهای جداشده پس از اتمام اسکن پرونده الزامی نمی باشد. </w:t>
      </w:r>
    </w:p>
    <w:p w14:paraId="46054BF1" w14:textId="77777777" w:rsidR="00247752" w:rsidRPr="00901E81" w:rsidRDefault="00247752" w:rsidP="00247752">
      <w:pPr>
        <w:spacing w:before="120" w:after="120"/>
        <w:ind w:left="720"/>
        <w:jc w:val="both"/>
        <w:rPr>
          <w:rFonts w:ascii="Calibri Light" w:eastAsia="B Titr" w:hAnsi="Calibri Light" w:cs="B Zar"/>
          <w:color w:val="0D0D0D" w:themeColor="text1" w:themeTint="F2"/>
          <w:sz w:val="28"/>
          <w:szCs w:val="28"/>
          <w:rtl/>
          <w14:cntxtAlts/>
        </w:rPr>
      </w:pPr>
      <w:r w:rsidRPr="00901E81">
        <w:rPr>
          <w:rFonts w:ascii="Calibri Light" w:eastAsia="B Titr" w:hAnsi="Calibri Light" w:cs="B Zar" w:hint="cs"/>
          <w:color w:val="0D0D0D" w:themeColor="text1" w:themeTint="F2"/>
          <w:sz w:val="28"/>
          <w:szCs w:val="28"/>
          <w:rtl/>
          <w14:cntxtAlts/>
        </w:rPr>
        <w:lastRenderedPageBreak/>
        <w:t>2) در خصوص فرمهای کاغذی طویل از جمله نوارقلب، نوار قلب جنین، نوار اسپیرومتری، نوار مغز و ... نیز در صورت عدم دسترسی به اسکنرهای متناسب با این فرمها، لازم است در مرحله آماده</w:t>
      </w:r>
      <w:r w:rsidRPr="00901E81">
        <w:rPr>
          <w:rFonts w:ascii="Calibri Light" w:eastAsia="B Titr" w:hAnsi="Calibri Light" w:cs="B Zar"/>
          <w:color w:val="0D0D0D" w:themeColor="text1" w:themeTint="F2"/>
          <w:sz w:val="28"/>
          <w:szCs w:val="28"/>
          <w:rtl/>
          <w14:cntxtAlts/>
        </w:rPr>
        <w:softHyphen/>
      </w:r>
      <w:r w:rsidRPr="00901E81">
        <w:rPr>
          <w:rFonts w:ascii="Calibri Light" w:eastAsia="B Titr" w:hAnsi="Calibri Light" w:cs="B Zar" w:hint="cs"/>
          <w:color w:val="0D0D0D" w:themeColor="text1" w:themeTint="F2"/>
          <w:sz w:val="28"/>
          <w:szCs w:val="28"/>
          <w:rtl/>
          <w14:cntxtAlts/>
        </w:rPr>
        <w:t xml:space="preserve">سازی، این نوارها به صورت تکه تکه جداسازی شده و به طور مرتب روی فرم گزارش مربوطه(حاوی گزارش اقدام) الصاق شوند. </w:t>
      </w:r>
    </w:p>
    <w:p w14:paraId="543F412E" w14:textId="77777777" w:rsidR="00247752" w:rsidRPr="00327842" w:rsidRDefault="00247752" w:rsidP="004E7755">
      <w:pPr>
        <w:pStyle w:val="1"/>
        <w:rPr>
          <w:rtl/>
        </w:rPr>
      </w:pPr>
      <w:r>
        <w:rPr>
          <w:rFonts w:hint="cs"/>
          <w:rtl/>
        </w:rPr>
        <w:t xml:space="preserve">ملاحظات مربوط به </w:t>
      </w:r>
      <w:r w:rsidRPr="00327842">
        <w:rPr>
          <w:rFonts w:hint="cs"/>
          <w:rtl/>
        </w:rPr>
        <w:t>تجهیزات اسکن</w:t>
      </w:r>
    </w:p>
    <w:p w14:paraId="19B45961" w14:textId="77777777" w:rsidR="00247752" w:rsidRPr="00244D5A" w:rsidRDefault="00247752" w:rsidP="00472FFA">
      <w:pPr>
        <w:pStyle w:val="2"/>
        <w:spacing w:before="120" w:after="120" w:line="276" w:lineRule="auto"/>
        <w:rPr>
          <w:rFonts w:cs="B Zar"/>
          <w:color w:val="000000" w:themeColor="text1"/>
          <w:sz w:val="28"/>
          <w:szCs w:val="28"/>
          <w:u w:val="single"/>
          <w:rtl/>
        </w:rPr>
      </w:pPr>
      <w:r w:rsidRPr="00901E81">
        <w:rPr>
          <w:rFonts w:cs="B Zar" w:hint="cs"/>
          <w:sz w:val="28"/>
          <w:szCs w:val="28"/>
          <w:rtl/>
        </w:rPr>
        <w:t>لازم است اسکن پرونده</w:t>
      </w:r>
      <w:ins w:id="34" w:author="محبوبه میرزایی" w:date="2024-05-15T09:58:00Z">
        <w:r>
          <w:rPr>
            <w:rFonts w:cs="B Zar"/>
            <w:sz w:val="28"/>
            <w:szCs w:val="28"/>
            <w:vertAlign w:val="subscript"/>
            <w:rtl/>
          </w:rPr>
          <w:softHyphen/>
        </w:r>
      </w:ins>
      <w:r>
        <w:rPr>
          <w:rFonts w:cs="B Zar"/>
          <w:sz w:val="28"/>
          <w:szCs w:val="28"/>
          <w:vertAlign w:val="subscript"/>
        </w:rPr>
        <w:t xml:space="preserve"> </w:t>
      </w:r>
      <w:r w:rsidRPr="00901E81">
        <w:rPr>
          <w:rFonts w:cs="B Zar" w:hint="cs"/>
          <w:sz w:val="28"/>
          <w:szCs w:val="28"/>
          <w:rtl/>
        </w:rPr>
        <w:t>ها توسط اسکنرهایی انجام شود که اسناد اسکن شده را در فرمتی غیرقابل تغییر، اسکن و ذخیره‌سازی می</w:t>
      </w:r>
      <w:ins w:id="35" w:author="محبوبه میرزایی" w:date="2024-05-15T09:58:00Z">
        <w:r>
          <w:rPr>
            <w:rFonts w:cs="B Zar"/>
            <w:sz w:val="28"/>
            <w:szCs w:val="28"/>
            <w:vertAlign w:val="subscript"/>
            <w:rtl/>
          </w:rPr>
          <w:softHyphen/>
        </w:r>
      </w:ins>
      <w:r w:rsidRPr="00901E81">
        <w:rPr>
          <w:rFonts w:cs="B Zar" w:hint="cs"/>
          <w:sz w:val="28"/>
          <w:szCs w:val="28"/>
          <w:rtl/>
        </w:rPr>
        <w:t>کنند</w:t>
      </w:r>
      <w:r w:rsidR="00472FFA">
        <w:rPr>
          <w:rFonts w:cs="B Zar" w:hint="cs"/>
          <w:sz w:val="28"/>
          <w:szCs w:val="28"/>
          <w:rtl/>
        </w:rPr>
        <w:t xml:space="preserve"> </w:t>
      </w:r>
      <w:r w:rsidRPr="00901E81">
        <w:rPr>
          <w:rFonts w:cs="B Zar" w:hint="cs"/>
          <w:sz w:val="28"/>
          <w:szCs w:val="28"/>
          <w:rtl/>
        </w:rPr>
        <w:t>(زمانی که سندی اسکن شد</w:t>
      </w:r>
      <w:r w:rsidR="00EE0941">
        <w:rPr>
          <w:rFonts w:cs="B Zar" w:hint="cs"/>
          <w:sz w:val="28"/>
          <w:szCs w:val="28"/>
          <w:rtl/>
        </w:rPr>
        <w:t xml:space="preserve">، </w:t>
      </w:r>
      <w:r w:rsidRPr="00901E81">
        <w:rPr>
          <w:rFonts w:cs="B Zar" w:hint="eastAsia"/>
          <w:sz w:val="28"/>
          <w:szCs w:val="28"/>
          <w:rtl/>
        </w:rPr>
        <w:t>پس</w:t>
      </w:r>
      <w:r w:rsidRPr="00901E81">
        <w:rPr>
          <w:rFonts w:cs="B Zar"/>
          <w:sz w:val="28"/>
          <w:szCs w:val="28"/>
          <w:rtl/>
        </w:rPr>
        <w:t xml:space="preserve"> </w:t>
      </w:r>
      <w:r w:rsidRPr="00901E81">
        <w:rPr>
          <w:rFonts w:cs="B Zar" w:hint="eastAsia"/>
          <w:sz w:val="28"/>
          <w:szCs w:val="28"/>
          <w:rtl/>
        </w:rPr>
        <w:t>از</w:t>
      </w:r>
      <w:r w:rsidRPr="00901E81">
        <w:rPr>
          <w:rFonts w:cs="B Zar"/>
          <w:sz w:val="28"/>
          <w:szCs w:val="28"/>
          <w:rtl/>
        </w:rPr>
        <w:t xml:space="preserve"> </w:t>
      </w:r>
      <w:r w:rsidRPr="00901E81">
        <w:rPr>
          <w:rFonts w:cs="B Zar" w:hint="eastAsia"/>
          <w:sz w:val="28"/>
          <w:szCs w:val="28"/>
          <w:rtl/>
        </w:rPr>
        <w:t>تا</w:t>
      </w:r>
      <w:r w:rsidRPr="00901E81">
        <w:rPr>
          <w:rFonts w:cs="B Zar" w:hint="cs"/>
          <w:sz w:val="28"/>
          <w:szCs w:val="28"/>
          <w:rtl/>
        </w:rPr>
        <w:t>یی</w:t>
      </w:r>
      <w:r w:rsidRPr="00901E81">
        <w:rPr>
          <w:rFonts w:cs="B Zar" w:hint="eastAsia"/>
          <w:sz w:val="28"/>
          <w:szCs w:val="28"/>
          <w:rtl/>
        </w:rPr>
        <w:t>د</w:t>
      </w:r>
      <w:r w:rsidRPr="00901E81">
        <w:rPr>
          <w:rFonts w:cs="B Zar"/>
          <w:sz w:val="28"/>
          <w:szCs w:val="28"/>
          <w:rtl/>
        </w:rPr>
        <w:t xml:space="preserve"> </w:t>
      </w:r>
      <w:r w:rsidRPr="00901E81">
        <w:rPr>
          <w:rFonts w:cs="B Zar" w:hint="eastAsia"/>
          <w:sz w:val="28"/>
          <w:szCs w:val="28"/>
          <w:rtl/>
        </w:rPr>
        <w:t>نها</w:t>
      </w:r>
      <w:r w:rsidRPr="00901E81">
        <w:rPr>
          <w:rFonts w:cs="B Zar" w:hint="cs"/>
          <w:sz w:val="28"/>
          <w:szCs w:val="28"/>
          <w:rtl/>
        </w:rPr>
        <w:t>یی</w:t>
      </w:r>
      <w:r w:rsidRPr="00901E81">
        <w:rPr>
          <w:rFonts w:cs="B Zar"/>
          <w:sz w:val="28"/>
          <w:szCs w:val="28"/>
          <w:rtl/>
        </w:rPr>
        <w:t xml:space="preserve"> </w:t>
      </w:r>
      <w:r w:rsidR="00472FFA">
        <w:rPr>
          <w:rFonts w:cs="B Zar" w:hint="cs"/>
          <w:sz w:val="28"/>
          <w:szCs w:val="28"/>
          <w:rtl/>
        </w:rPr>
        <w:t xml:space="preserve">باید </w:t>
      </w:r>
      <w:r w:rsidRPr="00901E81">
        <w:rPr>
          <w:rFonts w:cs="B Zar" w:hint="eastAsia"/>
          <w:sz w:val="28"/>
          <w:szCs w:val="28"/>
          <w:rtl/>
        </w:rPr>
        <w:t>در</w:t>
      </w:r>
      <w:r w:rsidRPr="00901E81">
        <w:rPr>
          <w:rFonts w:cs="B Zar"/>
          <w:sz w:val="28"/>
          <w:szCs w:val="28"/>
          <w:rtl/>
        </w:rPr>
        <w:t xml:space="preserve"> </w:t>
      </w:r>
      <w:r w:rsidR="00EE0941">
        <w:rPr>
          <w:rFonts w:cs="B Zar" w:hint="cs"/>
          <w:sz w:val="28"/>
          <w:szCs w:val="28"/>
          <w:rtl/>
        </w:rPr>
        <w:t>سامانه اسکن اسناد مدارک پزشکی بارگذاری گردد</w:t>
      </w:r>
      <w:r w:rsidRPr="00901E81">
        <w:rPr>
          <w:rFonts w:cs="B Zar" w:hint="eastAsia"/>
          <w:sz w:val="28"/>
          <w:szCs w:val="28"/>
          <w:rtl/>
        </w:rPr>
        <w:t>،</w:t>
      </w:r>
      <w:r w:rsidR="00472FFA">
        <w:rPr>
          <w:rFonts w:cs="B Zar" w:hint="cs"/>
          <w:sz w:val="28"/>
          <w:szCs w:val="28"/>
          <w:rtl/>
        </w:rPr>
        <w:t xml:space="preserve"> و </w:t>
      </w:r>
      <w:r w:rsidRPr="00901E81">
        <w:rPr>
          <w:rFonts w:cs="B Zar" w:hint="eastAsia"/>
          <w:sz w:val="28"/>
          <w:szCs w:val="28"/>
          <w:rtl/>
        </w:rPr>
        <w:t>امکان</w:t>
      </w:r>
      <w:r w:rsidRPr="00901E81">
        <w:rPr>
          <w:rFonts w:cs="B Zar"/>
          <w:sz w:val="28"/>
          <w:szCs w:val="28"/>
          <w:rtl/>
        </w:rPr>
        <w:t xml:space="preserve"> </w:t>
      </w:r>
      <w:r w:rsidRPr="00901E81">
        <w:rPr>
          <w:rFonts w:cs="B Zar" w:hint="eastAsia"/>
          <w:sz w:val="28"/>
          <w:szCs w:val="28"/>
          <w:rtl/>
        </w:rPr>
        <w:t>اعمال</w:t>
      </w:r>
      <w:r w:rsidRPr="00901E81">
        <w:rPr>
          <w:rFonts w:cs="B Zar"/>
          <w:sz w:val="28"/>
          <w:szCs w:val="28"/>
          <w:rtl/>
        </w:rPr>
        <w:t xml:space="preserve"> </w:t>
      </w:r>
      <w:r w:rsidRPr="00901E81">
        <w:rPr>
          <w:rFonts w:cs="B Zar" w:hint="eastAsia"/>
          <w:sz w:val="28"/>
          <w:szCs w:val="28"/>
          <w:rtl/>
        </w:rPr>
        <w:t>تغ</w:t>
      </w:r>
      <w:r w:rsidRPr="00901E81">
        <w:rPr>
          <w:rFonts w:cs="B Zar" w:hint="cs"/>
          <w:sz w:val="28"/>
          <w:szCs w:val="28"/>
          <w:rtl/>
        </w:rPr>
        <w:t>یی</w:t>
      </w:r>
      <w:r w:rsidRPr="00901E81">
        <w:rPr>
          <w:rFonts w:cs="B Zar" w:hint="eastAsia"/>
          <w:sz w:val="28"/>
          <w:szCs w:val="28"/>
          <w:rtl/>
        </w:rPr>
        <w:t>ر</w:t>
      </w:r>
      <w:r w:rsidRPr="00901E81">
        <w:rPr>
          <w:rFonts w:cs="B Zar"/>
          <w:sz w:val="28"/>
          <w:szCs w:val="28"/>
          <w:rtl/>
        </w:rPr>
        <w:t xml:space="preserve"> </w:t>
      </w:r>
      <w:r w:rsidRPr="00901E81">
        <w:rPr>
          <w:rFonts w:cs="B Zar" w:hint="eastAsia"/>
          <w:sz w:val="28"/>
          <w:szCs w:val="28"/>
          <w:rtl/>
        </w:rPr>
        <w:t>در</w:t>
      </w:r>
      <w:r w:rsidRPr="00901E81">
        <w:rPr>
          <w:rFonts w:cs="B Zar"/>
          <w:sz w:val="28"/>
          <w:szCs w:val="28"/>
          <w:rtl/>
        </w:rPr>
        <w:t xml:space="preserve"> </w:t>
      </w:r>
      <w:r w:rsidRPr="00901E81">
        <w:rPr>
          <w:rFonts w:cs="B Zar" w:hint="eastAsia"/>
          <w:sz w:val="28"/>
          <w:szCs w:val="28"/>
          <w:rtl/>
        </w:rPr>
        <w:t>آن</w:t>
      </w:r>
      <w:r w:rsidRPr="00901E81">
        <w:rPr>
          <w:rFonts w:cs="B Zar"/>
          <w:sz w:val="28"/>
          <w:szCs w:val="28"/>
          <w:rtl/>
        </w:rPr>
        <w:t xml:space="preserve"> </w:t>
      </w:r>
      <w:r w:rsidRPr="00901E81">
        <w:rPr>
          <w:rFonts w:cs="B Zar" w:hint="eastAsia"/>
          <w:sz w:val="28"/>
          <w:szCs w:val="28"/>
          <w:rtl/>
        </w:rPr>
        <w:t>سند</w:t>
      </w:r>
      <w:r w:rsidRPr="00901E81">
        <w:rPr>
          <w:rFonts w:cs="B Zar"/>
          <w:sz w:val="28"/>
          <w:szCs w:val="28"/>
          <w:rtl/>
        </w:rPr>
        <w:t xml:space="preserve"> </w:t>
      </w:r>
      <w:r w:rsidRPr="00901E81">
        <w:rPr>
          <w:rFonts w:cs="B Zar" w:hint="eastAsia"/>
          <w:sz w:val="28"/>
          <w:szCs w:val="28"/>
          <w:rtl/>
        </w:rPr>
        <w:t>وجود</w:t>
      </w:r>
      <w:r w:rsidRPr="00901E81">
        <w:rPr>
          <w:rFonts w:cs="B Zar"/>
          <w:sz w:val="28"/>
          <w:szCs w:val="28"/>
          <w:rtl/>
        </w:rPr>
        <w:t xml:space="preserve"> </w:t>
      </w:r>
      <w:r w:rsidR="00472FFA">
        <w:rPr>
          <w:rFonts w:cs="B Zar" w:hint="cs"/>
          <w:sz w:val="28"/>
          <w:szCs w:val="28"/>
          <w:rtl/>
        </w:rPr>
        <w:t>ن</w:t>
      </w:r>
      <w:r w:rsidRPr="00901E81">
        <w:rPr>
          <w:rFonts w:cs="B Zar" w:hint="eastAsia"/>
          <w:sz w:val="28"/>
          <w:szCs w:val="28"/>
          <w:rtl/>
        </w:rPr>
        <w:t>داشته</w:t>
      </w:r>
      <w:r w:rsidRPr="00901E81">
        <w:rPr>
          <w:rFonts w:cs="B Zar"/>
          <w:sz w:val="28"/>
          <w:szCs w:val="28"/>
          <w:rtl/>
        </w:rPr>
        <w:t xml:space="preserve"> </w:t>
      </w:r>
      <w:r w:rsidRPr="00901E81">
        <w:rPr>
          <w:rFonts w:cs="B Zar" w:hint="eastAsia"/>
          <w:sz w:val="28"/>
          <w:szCs w:val="28"/>
          <w:rtl/>
        </w:rPr>
        <w:t>باشد</w:t>
      </w:r>
      <w:r w:rsidRPr="00901E81">
        <w:rPr>
          <w:rFonts w:cs="B Zar" w:hint="cs"/>
          <w:sz w:val="28"/>
          <w:szCs w:val="28"/>
          <w:rtl/>
        </w:rPr>
        <w:t xml:space="preserve">). </w:t>
      </w:r>
      <w:r w:rsidR="00EE0941" w:rsidRPr="00244D5A">
        <w:rPr>
          <w:rFonts w:cs="B Zar" w:hint="cs"/>
          <w:color w:val="000000" w:themeColor="text1"/>
          <w:sz w:val="28"/>
          <w:szCs w:val="28"/>
          <w:u w:val="single"/>
          <w:rtl/>
        </w:rPr>
        <w:t xml:space="preserve">پس از درج مهر دیجیتال بیمارستان/ وزارت بهداشت امکان </w:t>
      </w:r>
      <w:r w:rsidRPr="00244D5A">
        <w:rPr>
          <w:rFonts w:cs="B Zar" w:hint="cs"/>
          <w:color w:val="000000" w:themeColor="text1"/>
          <w:sz w:val="28"/>
          <w:szCs w:val="28"/>
          <w:u w:val="single"/>
          <w:rtl/>
        </w:rPr>
        <w:t xml:space="preserve">اعمال تغییر در اسناد اسکن شده از طریق نرم‌افزارها تخلف محسوب شده و مشمول پیگیری قانونی خواهد بود. </w:t>
      </w:r>
    </w:p>
    <w:p w14:paraId="36D5A5A5" w14:textId="77777777" w:rsidR="00247752" w:rsidRPr="00013EB5" w:rsidRDefault="00247752" w:rsidP="004E7755">
      <w:pPr>
        <w:pStyle w:val="1"/>
        <w:rPr>
          <w:rtl/>
        </w:rPr>
      </w:pPr>
      <w:r w:rsidRPr="00013EB5">
        <w:rPr>
          <w:rFonts w:hint="eastAsia"/>
          <w:rtl/>
        </w:rPr>
        <w:t>اسکن</w:t>
      </w:r>
      <w:r w:rsidRPr="00013EB5">
        <w:rPr>
          <w:rtl/>
        </w:rPr>
        <w:t xml:space="preserve"> </w:t>
      </w:r>
      <w:r w:rsidRPr="00013EB5">
        <w:rPr>
          <w:rFonts w:hint="cs"/>
          <w:rtl/>
        </w:rPr>
        <w:t>فرمهای پرونده</w:t>
      </w:r>
    </w:p>
    <w:p w14:paraId="3D4088C1" w14:textId="77777777" w:rsidR="00247752" w:rsidRPr="00901E81" w:rsidRDefault="00247752" w:rsidP="00247752">
      <w:pPr>
        <w:pStyle w:val="2"/>
        <w:rPr>
          <w:rFonts w:cs="B Zar"/>
          <w:sz w:val="28"/>
          <w:szCs w:val="28"/>
          <w:rtl/>
        </w:rPr>
      </w:pPr>
      <w:r w:rsidRPr="00901E81">
        <w:rPr>
          <w:rFonts w:cs="B Zar" w:hint="cs"/>
          <w:sz w:val="28"/>
          <w:szCs w:val="28"/>
          <w:rtl/>
        </w:rPr>
        <w:t>این مرحله به نحوه اسکن فرمها می</w:t>
      </w:r>
      <w:r w:rsidRPr="00901E81">
        <w:rPr>
          <w:rFonts w:cs="B Zar"/>
          <w:sz w:val="28"/>
          <w:szCs w:val="28"/>
          <w:rtl/>
        </w:rPr>
        <w:softHyphen/>
      </w:r>
      <w:r w:rsidRPr="00901E81">
        <w:rPr>
          <w:rFonts w:cs="B Zar" w:hint="cs"/>
          <w:sz w:val="28"/>
          <w:szCs w:val="28"/>
          <w:rtl/>
        </w:rPr>
        <w:t>پردازد. اسکن اسناد و پرونده‌ها باید با رعایت اصول و موارد زیر انجام شود:</w:t>
      </w:r>
    </w:p>
    <w:p w14:paraId="6FCB1779" w14:textId="77777777" w:rsidR="00CE6F28" w:rsidRDefault="00CE6F28" w:rsidP="00AB5E9A">
      <w:pPr>
        <w:pStyle w:val="2"/>
        <w:numPr>
          <w:ilvl w:val="0"/>
          <w:numId w:val="9"/>
        </w:numPr>
        <w:spacing w:before="120" w:after="120" w:line="276" w:lineRule="auto"/>
        <w:ind w:left="685"/>
        <w:rPr>
          <w:rFonts w:cs="B Zar"/>
          <w:color w:val="000000" w:themeColor="text1"/>
          <w:sz w:val="28"/>
          <w:szCs w:val="28"/>
          <w:rtl/>
          <w14:cntxtAlts w14:val="0"/>
        </w:rPr>
      </w:pPr>
      <w:r w:rsidRPr="00663CFE">
        <w:rPr>
          <w:rFonts w:cs="B Zar" w:hint="cs"/>
          <w:color w:val="000000" w:themeColor="text1"/>
          <w:sz w:val="28"/>
          <w:szCs w:val="28"/>
          <w:rtl/>
          <w14:cntxtAlts w14:val="0"/>
        </w:rPr>
        <w:t>از تاریخ ابلاغ دستورالعمل حاضر، اسکن کامل پرونده</w:t>
      </w:r>
      <w:r w:rsidRPr="00663CFE">
        <w:rPr>
          <w:rFonts w:cs="B Zar"/>
          <w:color w:val="000000" w:themeColor="text1"/>
          <w:sz w:val="28"/>
          <w:szCs w:val="28"/>
          <w:rtl/>
          <w14:cntxtAlts w14:val="0"/>
        </w:rPr>
        <w:softHyphen/>
      </w:r>
      <w:r w:rsidRPr="00663CFE">
        <w:rPr>
          <w:rFonts w:cs="B Zar" w:hint="cs"/>
          <w:color w:val="000000" w:themeColor="text1"/>
          <w:sz w:val="28"/>
          <w:szCs w:val="28"/>
          <w:rtl/>
          <w14:cntxtAlts w14:val="0"/>
        </w:rPr>
        <w:t>های پزشکی اعم از پرونده</w:t>
      </w:r>
      <w:r w:rsidRPr="00663CFE">
        <w:rPr>
          <w:rFonts w:cs="B Zar"/>
          <w:color w:val="000000" w:themeColor="text1"/>
          <w:sz w:val="28"/>
          <w:szCs w:val="28"/>
          <w:rtl/>
          <w14:cntxtAlts w14:val="0"/>
        </w:rPr>
        <w:softHyphen/>
      </w:r>
      <w:r w:rsidRPr="00663CFE">
        <w:rPr>
          <w:rFonts w:cs="B Zar" w:hint="cs"/>
          <w:color w:val="000000" w:themeColor="text1"/>
          <w:sz w:val="28"/>
          <w:szCs w:val="28"/>
          <w:rtl/>
          <w14:cntxtAlts w14:val="0"/>
        </w:rPr>
        <w:t>های جاری و راکد مشتمل بر تمام فرمهای پرونده و شناسه</w:t>
      </w:r>
      <w:r w:rsidRPr="00663CFE">
        <w:rPr>
          <w:rFonts w:cs="B Zar"/>
          <w:color w:val="000000" w:themeColor="text1"/>
          <w:sz w:val="28"/>
          <w:szCs w:val="28"/>
          <w:rtl/>
          <w14:cntxtAlts w14:val="0"/>
        </w:rPr>
        <w:softHyphen/>
      </w:r>
      <w:r w:rsidRPr="00663CFE">
        <w:rPr>
          <w:rFonts w:cs="B Zar" w:hint="cs"/>
          <w:color w:val="000000" w:themeColor="text1"/>
          <w:sz w:val="28"/>
          <w:szCs w:val="28"/>
          <w:rtl/>
          <w14:cntxtAlts w14:val="0"/>
        </w:rPr>
        <w:t>گذاری فرمها الزامی می</w:t>
      </w:r>
      <w:r w:rsidRPr="00663CFE">
        <w:rPr>
          <w:rFonts w:cs="B Zar"/>
          <w:color w:val="000000" w:themeColor="text1"/>
          <w:sz w:val="28"/>
          <w:szCs w:val="28"/>
          <w:rtl/>
          <w14:cntxtAlts w14:val="0"/>
        </w:rPr>
        <w:softHyphen/>
      </w:r>
      <w:r w:rsidRPr="00663CFE">
        <w:rPr>
          <w:rFonts w:cs="B Zar" w:hint="cs"/>
          <w:color w:val="000000" w:themeColor="text1"/>
          <w:sz w:val="28"/>
          <w:szCs w:val="28"/>
          <w:rtl/>
          <w14:cntxtAlts w14:val="0"/>
        </w:rPr>
        <w:t xml:space="preserve">باشد. </w:t>
      </w:r>
    </w:p>
    <w:p w14:paraId="5D50621C" w14:textId="77777777" w:rsidR="00247752" w:rsidRPr="00901E81" w:rsidRDefault="00247752" w:rsidP="00AB5E9A">
      <w:pPr>
        <w:pStyle w:val="4"/>
        <w:numPr>
          <w:ilvl w:val="0"/>
          <w:numId w:val="9"/>
        </w:numPr>
        <w:ind w:left="720"/>
        <w:rPr>
          <w:rFonts w:cs="B Zar"/>
          <w:sz w:val="28"/>
          <w:szCs w:val="28"/>
        </w:rPr>
      </w:pPr>
      <w:r w:rsidRPr="00901E81">
        <w:rPr>
          <w:rFonts w:cs="B Zar" w:hint="cs"/>
          <w:sz w:val="28"/>
          <w:szCs w:val="28"/>
          <w:rtl/>
        </w:rPr>
        <w:t xml:space="preserve">باید اطمینان حاصل شود که فرم مورد نظر با همه اطلاعات ثبت شده در آن اسکن شده است. در خصوص فرمهای پشت و رویی باید از اسکن پشت و روی فرم اطمینان حاصل نمود. </w:t>
      </w:r>
    </w:p>
    <w:p w14:paraId="6FD0AE66" w14:textId="77777777" w:rsidR="00247752" w:rsidRPr="00901E81" w:rsidRDefault="00247752" w:rsidP="00AB5E9A">
      <w:pPr>
        <w:pStyle w:val="4"/>
        <w:numPr>
          <w:ilvl w:val="0"/>
          <w:numId w:val="9"/>
        </w:numPr>
        <w:ind w:left="720"/>
        <w:rPr>
          <w:rFonts w:cs="B Zar"/>
          <w:sz w:val="28"/>
          <w:szCs w:val="28"/>
        </w:rPr>
      </w:pPr>
      <w:r w:rsidRPr="00901E81">
        <w:rPr>
          <w:rFonts w:cs="B Zar" w:hint="cs"/>
          <w:sz w:val="28"/>
          <w:szCs w:val="28"/>
          <w:rtl/>
        </w:rPr>
        <w:t xml:space="preserve">لازم است از اسکن تمام فرمهای پرونده اطمینان حاصل شود. </w:t>
      </w:r>
    </w:p>
    <w:p w14:paraId="33BF8447" w14:textId="77777777" w:rsidR="00247752" w:rsidRDefault="00247752" w:rsidP="00AB5E9A">
      <w:pPr>
        <w:pStyle w:val="4"/>
        <w:numPr>
          <w:ilvl w:val="0"/>
          <w:numId w:val="9"/>
        </w:numPr>
        <w:ind w:left="720"/>
        <w:rPr>
          <w:rFonts w:cs="B Zar"/>
          <w:sz w:val="28"/>
          <w:szCs w:val="28"/>
        </w:rPr>
      </w:pPr>
      <w:r w:rsidRPr="00901E81">
        <w:rPr>
          <w:rFonts w:cs="B Zar" w:hint="cs"/>
          <w:sz w:val="28"/>
          <w:szCs w:val="28"/>
          <w:rtl/>
        </w:rPr>
        <w:t xml:space="preserve">توصیه می شود اسناد در سایز اصلی خودشان مثلا در قطع </w:t>
      </w:r>
      <w:r w:rsidRPr="00901E81">
        <w:rPr>
          <w:rFonts w:cs="B Zar"/>
          <w:sz w:val="28"/>
          <w:szCs w:val="28"/>
        </w:rPr>
        <w:t>A4</w:t>
      </w:r>
      <w:r w:rsidRPr="00901E81">
        <w:rPr>
          <w:rFonts w:cs="B Zar" w:hint="cs"/>
          <w:sz w:val="28"/>
          <w:szCs w:val="28"/>
          <w:rtl/>
        </w:rPr>
        <w:t xml:space="preserve"> یا </w:t>
      </w:r>
      <w:r w:rsidRPr="00901E81">
        <w:rPr>
          <w:rFonts w:cs="B Zar"/>
          <w:sz w:val="28"/>
          <w:szCs w:val="28"/>
        </w:rPr>
        <w:t>A3</w:t>
      </w:r>
      <w:r w:rsidRPr="00901E81">
        <w:rPr>
          <w:rFonts w:cs="B Zar" w:hint="cs"/>
          <w:sz w:val="28"/>
          <w:szCs w:val="28"/>
          <w:rtl/>
        </w:rPr>
        <w:t xml:space="preserve"> و ... اسکن شوند. هم</w:t>
      </w:r>
      <w:r w:rsidRPr="00901E81">
        <w:rPr>
          <w:rFonts w:cs="B Zar"/>
          <w:sz w:val="28"/>
          <w:szCs w:val="28"/>
          <w:rtl/>
        </w:rPr>
        <w:softHyphen/>
      </w:r>
      <w:r w:rsidRPr="00901E81">
        <w:rPr>
          <w:rFonts w:cs="B Zar" w:hint="cs"/>
          <w:sz w:val="28"/>
          <w:szCs w:val="28"/>
          <w:rtl/>
        </w:rPr>
        <w:t xml:space="preserve">چنین بهتر است قابلیت اسکن نوارهای طویل از جمله نوارهای </w:t>
      </w:r>
      <w:r w:rsidRPr="00901E81">
        <w:rPr>
          <w:rFonts w:cs="B Zar"/>
          <w:sz w:val="28"/>
          <w:szCs w:val="28"/>
        </w:rPr>
        <w:t>ECG</w:t>
      </w:r>
      <w:r w:rsidRPr="00901E81">
        <w:rPr>
          <w:rFonts w:cs="B Zar" w:hint="cs"/>
          <w:sz w:val="28"/>
          <w:szCs w:val="28"/>
          <w:rtl/>
        </w:rPr>
        <w:t xml:space="preserve"> در تنظیمات اسکنر تعریف شده باشد. در غیر این صورت لازم است نکات مربوط به آماده</w:t>
      </w:r>
      <w:r w:rsidRPr="00901E81">
        <w:rPr>
          <w:rFonts w:cs="B Zar"/>
          <w:sz w:val="28"/>
          <w:szCs w:val="28"/>
          <w:rtl/>
        </w:rPr>
        <w:softHyphen/>
      </w:r>
      <w:r w:rsidRPr="00901E81">
        <w:rPr>
          <w:rFonts w:cs="B Zar" w:hint="cs"/>
          <w:sz w:val="28"/>
          <w:szCs w:val="28"/>
          <w:rtl/>
        </w:rPr>
        <w:t xml:space="preserve">سازی فرمهای </w:t>
      </w:r>
      <w:r w:rsidRPr="00901E81">
        <w:rPr>
          <w:rFonts w:cs="B Zar"/>
          <w:sz w:val="28"/>
          <w:szCs w:val="28"/>
        </w:rPr>
        <w:t>A3</w:t>
      </w:r>
      <w:r w:rsidRPr="00901E81">
        <w:rPr>
          <w:rFonts w:cs="B Zar" w:hint="cs"/>
          <w:sz w:val="28"/>
          <w:szCs w:val="28"/>
          <w:rtl/>
        </w:rPr>
        <w:t xml:space="preserve"> یا نوارهای کاغذی قبل از شروع فرایند اسکن رعایت شود. </w:t>
      </w:r>
    </w:p>
    <w:p w14:paraId="55427022" w14:textId="77777777" w:rsidR="00CE6F28" w:rsidRPr="00663CFE" w:rsidRDefault="00CE6F28" w:rsidP="007E339F">
      <w:pPr>
        <w:pStyle w:val="2"/>
        <w:numPr>
          <w:ilvl w:val="0"/>
          <w:numId w:val="9"/>
        </w:numPr>
        <w:spacing w:before="120" w:after="120" w:line="276" w:lineRule="auto"/>
        <w:ind w:left="685"/>
        <w:rPr>
          <w:rFonts w:cs="B Zar"/>
          <w:color w:val="000000" w:themeColor="text1"/>
          <w:sz w:val="28"/>
          <w:szCs w:val="28"/>
          <w:rtl/>
          <w14:cntxtAlts w14:val="0"/>
        </w:rPr>
      </w:pPr>
      <w:r>
        <w:rPr>
          <w:rFonts w:cs="B Zar" w:hint="cs"/>
          <w:color w:val="000000" w:themeColor="text1"/>
          <w:sz w:val="28"/>
          <w:szCs w:val="28"/>
          <w:rtl/>
          <w14:cntxtAlts w14:val="0"/>
        </w:rPr>
        <w:t xml:space="preserve">اسکن پرونده </w:t>
      </w:r>
      <w:r w:rsidR="007E339F">
        <w:rPr>
          <w:rFonts w:cs="B Zar" w:hint="cs"/>
          <w:color w:val="000000" w:themeColor="text1"/>
          <w:sz w:val="28"/>
          <w:szCs w:val="28"/>
          <w:rtl/>
          <w14:cntxtAlts w14:val="0"/>
        </w:rPr>
        <w:t xml:space="preserve">بصورت </w:t>
      </w:r>
      <w:r>
        <w:rPr>
          <w:rFonts w:cs="B Zar" w:hint="cs"/>
          <w:color w:val="000000" w:themeColor="text1"/>
          <w:sz w:val="28"/>
          <w:szCs w:val="28"/>
          <w:rtl/>
          <w14:cntxtAlts w14:val="0"/>
        </w:rPr>
        <w:t>سیاه و سفید است مگر فرم های</w:t>
      </w:r>
      <w:r w:rsidR="007E339F">
        <w:rPr>
          <w:rFonts w:cs="B Zar" w:hint="cs"/>
          <w:color w:val="000000" w:themeColor="text1"/>
          <w:sz w:val="28"/>
          <w:szCs w:val="28"/>
          <w:rtl/>
          <w14:cntxtAlts w14:val="0"/>
        </w:rPr>
        <w:t>ی</w:t>
      </w:r>
      <w:r>
        <w:rPr>
          <w:rFonts w:cs="B Zar" w:hint="cs"/>
          <w:color w:val="000000" w:themeColor="text1"/>
          <w:sz w:val="28"/>
          <w:szCs w:val="28"/>
          <w:rtl/>
          <w14:cntxtAlts w14:val="0"/>
        </w:rPr>
        <w:t xml:space="preserve"> که رنگ</w:t>
      </w:r>
      <w:r w:rsidR="007E339F">
        <w:rPr>
          <w:rFonts w:cs="B Zar" w:hint="cs"/>
          <w:color w:val="000000" w:themeColor="text1"/>
          <w:sz w:val="28"/>
          <w:szCs w:val="28"/>
          <w:rtl/>
          <w14:cntxtAlts w14:val="0"/>
        </w:rPr>
        <w:t>،</w:t>
      </w:r>
      <w:r>
        <w:rPr>
          <w:rFonts w:cs="B Zar" w:hint="cs"/>
          <w:color w:val="000000" w:themeColor="text1"/>
          <w:sz w:val="28"/>
          <w:szCs w:val="28"/>
          <w:rtl/>
          <w14:cntxtAlts w14:val="0"/>
        </w:rPr>
        <w:t xml:space="preserve"> تاثیری در تشخیص یا تفسیر نتیجه دارد می بایست به صور</w:t>
      </w:r>
      <w:r w:rsidR="007E339F">
        <w:rPr>
          <w:rFonts w:cs="B Zar" w:hint="cs"/>
          <w:color w:val="000000" w:themeColor="text1"/>
          <w:sz w:val="28"/>
          <w:szCs w:val="28"/>
          <w:rtl/>
          <w14:cntxtAlts w14:val="0"/>
        </w:rPr>
        <w:t>ت رنگی اسکن گردد،</w:t>
      </w:r>
      <w:r>
        <w:rPr>
          <w:rFonts w:cs="B Zar" w:hint="cs"/>
          <w:color w:val="000000" w:themeColor="text1"/>
          <w:sz w:val="28"/>
          <w:szCs w:val="28"/>
          <w:rtl/>
          <w14:cntxtAlts w14:val="0"/>
        </w:rPr>
        <w:t xml:space="preserve"> مانند گزارش سنجش تراکم استخوان</w:t>
      </w:r>
      <w:r w:rsidR="007E339F">
        <w:rPr>
          <w:rFonts w:cs="B Zar" w:hint="cs"/>
          <w:color w:val="000000" w:themeColor="text1"/>
          <w:sz w:val="28"/>
          <w:szCs w:val="28"/>
          <w:rtl/>
          <w14:cntxtAlts w14:val="0"/>
        </w:rPr>
        <w:t>.</w:t>
      </w:r>
    </w:p>
    <w:p w14:paraId="70D4A81B" w14:textId="77777777" w:rsidR="00247752" w:rsidRPr="007E5107" w:rsidRDefault="00247752" w:rsidP="00AB5E9A">
      <w:pPr>
        <w:pStyle w:val="4"/>
        <w:numPr>
          <w:ilvl w:val="0"/>
          <w:numId w:val="9"/>
        </w:numPr>
        <w:ind w:left="720"/>
        <w:rPr>
          <w:rFonts w:cs="B Zar"/>
          <w:color w:val="auto"/>
          <w:sz w:val="28"/>
          <w:szCs w:val="28"/>
        </w:rPr>
      </w:pPr>
      <w:r w:rsidRPr="00901E81">
        <w:rPr>
          <w:rFonts w:cs="B Zar" w:hint="cs"/>
          <w:sz w:val="28"/>
          <w:szCs w:val="28"/>
          <w:rtl/>
        </w:rPr>
        <w:lastRenderedPageBreak/>
        <w:t xml:space="preserve">لازم است </w:t>
      </w:r>
      <w:r w:rsidRPr="00901E81">
        <w:rPr>
          <w:rFonts w:cs="B Zar" w:hint="eastAsia"/>
          <w:sz w:val="28"/>
          <w:szCs w:val="28"/>
          <w:rtl/>
        </w:rPr>
        <w:t>قبل</w:t>
      </w:r>
      <w:r w:rsidRPr="00901E81">
        <w:rPr>
          <w:rFonts w:cs="B Zar"/>
          <w:sz w:val="28"/>
          <w:szCs w:val="28"/>
          <w:rtl/>
        </w:rPr>
        <w:t xml:space="preserve"> </w:t>
      </w:r>
      <w:r w:rsidRPr="00901E81">
        <w:rPr>
          <w:rFonts w:cs="B Zar" w:hint="eastAsia"/>
          <w:sz w:val="28"/>
          <w:szCs w:val="28"/>
          <w:rtl/>
        </w:rPr>
        <w:t>از</w:t>
      </w:r>
      <w:r w:rsidRPr="00901E81">
        <w:rPr>
          <w:rFonts w:cs="B Zar"/>
          <w:sz w:val="28"/>
          <w:szCs w:val="28"/>
          <w:rtl/>
        </w:rPr>
        <w:t xml:space="preserve"> </w:t>
      </w:r>
      <w:r w:rsidRPr="00901E81">
        <w:rPr>
          <w:rFonts w:cs="B Zar" w:hint="eastAsia"/>
          <w:sz w:val="28"/>
          <w:szCs w:val="28"/>
          <w:rtl/>
        </w:rPr>
        <w:t>ارسال</w:t>
      </w:r>
      <w:r w:rsidRPr="00901E81">
        <w:rPr>
          <w:rFonts w:cs="B Zar" w:hint="cs"/>
          <w:sz w:val="28"/>
          <w:szCs w:val="28"/>
          <w:rtl/>
        </w:rPr>
        <w:t xml:space="preserve"> تصویر اسکن شده</w:t>
      </w:r>
      <w:r w:rsidRPr="00901E81">
        <w:rPr>
          <w:rFonts w:cs="B Zar"/>
          <w:sz w:val="28"/>
          <w:szCs w:val="28"/>
          <w:rtl/>
        </w:rPr>
        <w:t xml:space="preserve"> </w:t>
      </w:r>
      <w:r w:rsidRPr="007E5107">
        <w:rPr>
          <w:rFonts w:cs="B Zar" w:hint="eastAsia"/>
          <w:color w:val="auto"/>
          <w:sz w:val="28"/>
          <w:szCs w:val="28"/>
          <w:rtl/>
        </w:rPr>
        <w:t>به</w:t>
      </w:r>
      <w:r w:rsidRPr="007E5107">
        <w:rPr>
          <w:rFonts w:cs="B Zar"/>
          <w:color w:val="auto"/>
          <w:sz w:val="28"/>
          <w:szCs w:val="28"/>
          <w:rtl/>
        </w:rPr>
        <w:t xml:space="preserve"> </w:t>
      </w:r>
      <w:r w:rsidR="001C75AE" w:rsidRPr="007E5107">
        <w:rPr>
          <w:rFonts w:cs="B Zar" w:hint="cs"/>
          <w:color w:val="auto"/>
          <w:sz w:val="28"/>
          <w:szCs w:val="28"/>
          <w:rtl/>
        </w:rPr>
        <w:t xml:space="preserve">سامانه </w:t>
      </w:r>
      <w:r w:rsidR="00B54A28" w:rsidRPr="007E5107">
        <w:rPr>
          <w:rFonts w:cs="B Zar"/>
          <w:color w:val="auto"/>
          <w:sz w:val="28"/>
          <w:szCs w:val="28"/>
          <w:rtl/>
        </w:rPr>
        <w:t>اسکن پرونده پزشکی</w:t>
      </w:r>
      <w:r w:rsidRPr="007E5107">
        <w:rPr>
          <w:rFonts w:cs="B Zar" w:hint="eastAsia"/>
          <w:color w:val="auto"/>
          <w:sz w:val="28"/>
          <w:szCs w:val="28"/>
          <w:rtl/>
        </w:rPr>
        <w:t>،</w:t>
      </w:r>
      <w:r w:rsidRPr="007E5107">
        <w:rPr>
          <w:rFonts w:cs="B Zar" w:hint="cs"/>
          <w:color w:val="auto"/>
          <w:sz w:val="28"/>
          <w:szCs w:val="28"/>
          <w:rtl/>
        </w:rPr>
        <w:t xml:space="preserve"> کنترل کیفی آن انجام شود.  </w:t>
      </w:r>
    </w:p>
    <w:p w14:paraId="29421942" w14:textId="77777777" w:rsidR="00247752" w:rsidRPr="007E5107" w:rsidRDefault="00247752" w:rsidP="00AB5E9A">
      <w:pPr>
        <w:pStyle w:val="4"/>
        <w:numPr>
          <w:ilvl w:val="0"/>
          <w:numId w:val="9"/>
        </w:numPr>
        <w:ind w:left="720"/>
        <w:rPr>
          <w:rFonts w:cs="B Zar"/>
          <w:color w:val="auto"/>
          <w:sz w:val="28"/>
          <w:szCs w:val="28"/>
          <w:u w:val="single"/>
        </w:rPr>
      </w:pPr>
      <w:r w:rsidRPr="007E5107">
        <w:rPr>
          <w:rFonts w:cs="B Zar" w:hint="cs"/>
          <w:color w:val="auto"/>
          <w:sz w:val="28"/>
          <w:szCs w:val="28"/>
          <w:u w:val="single"/>
          <w:rtl/>
        </w:rPr>
        <w:t>لازم است امکان</w:t>
      </w:r>
      <w:r w:rsidRPr="007E5107">
        <w:rPr>
          <w:rFonts w:cs="B Zar"/>
          <w:color w:val="auto"/>
          <w:sz w:val="28"/>
          <w:szCs w:val="28"/>
          <w:u w:val="single"/>
        </w:rPr>
        <w:t xml:space="preserve"> </w:t>
      </w:r>
      <w:r w:rsidRPr="007E5107">
        <w:rPr>
          <w:rFonts w:cs="B Zar" w:hint="cs"/>
          <w:color w:val="auto"/>
          <w:sz w:val="28"/>
          <w:szCs w:val="28"/>
          <w:u w:val="single"/>
          <w:rtl/>
        </w:rPr>
        <w:t>هرگونه کپی،</w:t>
      </w:r>
      <w:r w:rsidRPr="007E5107">
        <w:rPr>
          <w:rFonts w:cs="B Zar"/>
          <w:color w:val="auto"/>
          <w:sz w:val="28"/>
          <w:szCs w:val="28"/>
          <w:u w:val="single"/>
        </w:rPr>
        <w:t xml:space="preserve"> </w:t>
      </w:r>
      <w:r w:rsidRPr="007E5107">
        <w:rPr>
          <w:rFonts w:cs="B Zar" w:hint="cs"/>
          <w:color w:val="auto"/>
          <w:sz w:val="28"/>
          <w:szCs w:val="28"/>
          <w:u w:val="single"/>
          <w:rtl/>
        </w:rPr>
        <w:t>چاپ</w:t>
      </w:r>
      <w:r w:rsidRPr="007E5107">
        <w:rPr>
          <w:rFonts w:cs="B Zar"/>
          <w:color w:val="auto"/>
          <w:sz w:val="28"/>
          <w:szCs w:val="28"/>
          <w:u w:val="single"/>
        </w:rPr>
        <w:t xml:space="preserve"> </w:t>
      </w:r>
      <w:r w:rsidRPr="007E5107">
        <w:rPr>
          <w:rFonts w:cs="B Zar" w:hint="cs"/>
          <w:color w:val="auto"/>
          <w:sz w:val="28"/>
          <w:szCs w:val="28"/>
          <w:u w:val="single"/>
          <w:rtl/>
        </w:rPr>
        <w:t>و</w:t>
      </w:r>
      <w:r w:rsidRPr="007E5107">
        <w:rPr>
          <w:rFonts w:cs="B Zar"/>
          <w:color w:val="auto"/>
          <w:sz w:val="28"/>
          <w:szCs w:val="28"/>
          <w:u w:val="single"/>
        </w:rPr>
        <w:t xml:space="preserve"> </w:t>
      </w:r>
      <w:r w:rsidRPr="007E5107">
        <w:rPr>
          <w:rFonts w:cs="B Zar" w:hint="cs"/>
          <w:color w:val="auto"/>
          <w:sz w:val="28"/>
          <w:szCs w:val="28"/>
          <w:u w:val="single"/>
          <w:rtl/>
        </w:rPr>
        <w:t>نسخه</w:t>
      </w:r>
      <w:r w:rsidRPr="007E5107">
        <w:rPr>
          <w:rFonts w:cs="B Zar"/>
          <w:color w:val="auto"/>
          <w:sz w:val="28"/>
          <w:szCs w:val="28"/>
          <w:u w:val="single"/>
          <w:rtl/>
        </w:rPr>
        <w:softHyphen/>
      </w:r>
      <w:r w:rsidRPr="007E5107">
        <w:rPr>
          <w:rFonts w:cs="B Zar" w:hint="cs"/>
          <w:color w:val="auto"/>
          <w:sz w:val="28"/>
          <w:szCs w:val="28"/>
          <w:u w:val="single"/>
          <w:rtl/>
        </w:rPr>
        <w:t>برداری</w:t>
      </w:r>
      <w:r w:rsidRPr="007E5107">
        <w:rPr>
          <w:rFonts w:cs="B Zar"/>
          <w:color w:val="auto"/>
          <w:sz w:val="28"/>
          <w:szCs w:val="28"/>
          <w:u w:val="single"/>
        </w:rPr>
        <w:t xml:space="preserve"> </w:t>
      </w:r>
      <w:r w:rsidRPr="007E5107">
        <w:rPr>
          <w:rFonts w:cs="B Zar" w:hint="cs"/>
          <w:color w:val="auto"/>
          <w:sz w:val="28"/>
          <w:szCs w:val="28"/>
          <w:u w:val="single"/>
          <w:rtl/>
        </w:rPr>
        <w:t>از</w:t>
      </w:r>
      <w:r w:rsidRPr="007E5107">
        <w:rPr>
          <w:rFonts w:cs="B Zar"/>
          <w:color w:val="auto"/>
          <w:sz w:val="28"/>
          <w:szCs w:val="28"/>
          <w:u w:val="single"/>
        </w:rPr>
        <w:t xml:space="preserve"> </w:t>
      </w:r>
      <w:r w:rsidRPr="007E5107">
        <w:rPr>
          <w:rFonts w:cs="B Zar" w:hint="cs"/>
          <w:color w:val="auto"/>
          <w:sz w:val="28"/>
          <w:szCs w:val="28"/>
          <w:u w:val="single"/>
          <w:rtl/>
        </w:rPr>
        <w:t>فایل‌ها</w:t>
      </w:r>
      <w:r w:rsidRPr="007E5107">
        <w:rPr>
          <w:rFonts w:cs="B Zar"/>
          <w:color w:val="auto"/>
          <w:sz w:val="28"/>
          <w:szCs w:val="28"/>
          <w:u w:val="single"/>
        </w:rPr>
        <w:t xml:space="preserve"> </w:t>
      </w:r>
      <w:r w:rsidRPr="007E5107">
        <w:rPr>
          <w:rFonts w:cs="B Zar" w:hint="cs"/>
          <w:color w:val="auto"/>
          <w:sz w:val="28"/>
          <w:szCs w:val="28"/>
          <w:u w:val="single"/>
          <w:rtl/>
        </w:rPr>
        <w:t>به</w:t>
      </w:r>
      <w:r w:rsidRPr="007E5107">
        <w:rPr>
          <w:rFonts w:cs="B Zar"/>
          <w:color w:val="auto"/>
          <w:sz w:val="28"/>
          <w:szCs w:val="28"/>
          <w:u w:val="single"/>
        </w:rPr>
        <w:t xml:space="preserve"> </w:t>
      </w:r>
      <w:r w:rsidRPr="007E5107">
        <w:rPr>
          <w:rFonts w:cs="B Zar" w:hint="cs"/>
          <w:color w:val="auto"/>
          <w:sz w:val="28"/>
          <w:szCs w:val="28"/>
          <w:u w:val="single"/>
          <w:rtl/>
        </w:rPr>
        <w:t>هر</w:t>
      </w:r>
      <w:r w:rsidRPr="007E5107">
        <w:rPr>
          <w:rFonts w:cs="B Zar"/>
          <w:color w:val="auto"/>
          <w:sz w:val="28"/>
          <w:szCs w:val="28"/>
          <w:u w:val="single"/>
        </w:rPr>
        <w:t xml:space="preserve"> </w:t>
      </w:r>
      <w:r w:rsidRPr="007E5107">
        <w:rPr>
          <w:rFonts w:cs="B Zar" w:hint="cs"/>
          <w:color w:val="auto"/>
          <w:sz w:val="28"/>
          <w:szCs w:val="28"/>
          <w:u w:val="single"/>
          <w:rtl/>
        </w:rPr>
        <w:t>شیوه‌ای</w:t>
      </w:r>
      <w:r w:rsidRPr="007E5107">
        <w:rPr>
          <w:rFonts w:cs="B Zar"/>
          <w:color w:val="auto"/>
          <w:sz w:val="28"/>
          <w:szCs w:val="28"/>
          <w:u w:val="single"/>
        </w:rPr>
        <w:t xml:space="preserve"> </w:t>
      </w:r>
      <w:r w:rsidRPr="007E5107">
        <w:rPr>
          <w:rFonts w:cs="B Zar" w:hint="cs"/>
          <w:color w:val="auto"/>
          <w:sz w:val="28"/>
          <w:szCs w:val="28"/>
          <w:u w:val="single"/>
          <w:rtl/>
        </w:rPr>
        <w:t>از</w:t>
      </w:r>
      <w:r w:rsidR="001C75AE" w:rsidRPr="007E5107">
        <w:rPr>
          <w:rFonts w:cs="B Zar" w:hint="cs"/>
          <w:color w:val="auto"/>
          <w:sz w:val="28"/>
          <w:szCs w:val="28"/>
          <w:u w:val="single"/>
          <w:rtl/>
        </w:rPr>
        <w:t xml:space="preserve"> </w:t>
      </w:r>
      <w:r w:rsidR="001C75AE" w:rsidRPr="007E5107">
        <w:rPr>
          <w:rFonts w:cs="Cambria" w:hint="cs"/>
          <w:color w:val="auto"/>
          <w:sz w:val="28"/>
          <w:szCs w:val="28"/>
          <w:u w:val="single"/>
          <w:rtl/>
        </w:rPr>
        <w:t>"</w:t>
      </w:r>
      <w:r w:rsidRPr="007E5107">
        <w:rPr>
          <w:rFonts w:cs="B Zar"/>
          <w:color w:val="auto"/>
          <w:sz w:val="28"/>
          <w:szCs w:val="28"/>
          <w:u w:val="single"/>
        </w:rPr>
        <w:t xml:space="preserve"> </w:t>
      </w:r>
      <w:r w:rsidR="001C75AE" w:rsidRPr="007E5107">
        <w:rPr>
          <w:rFonts w:cs="B Zar" w:hint="cs"/>
          <w:color w:val="auto"/>
          <w:sz w:val="28"/>
          <w:szCs w:val="28"/>
          <w:u w:val="single"/>
          <w:rtl/>
        </w:rPr>
        <w:t xml:space="preserve">سامانه </w:t>
      </w:r>
      <w:r w:rsidR="00B54A28" w:rsidRPr="007E5107">
        <w:rPr>
          <w:rFonts w:cs="B Zar"/>
          <w:color w:val="auto"/>
          <w:sz w:val="28"/>
          <w:szCs w:val="28"/>
          <w:u w:val="single"/>
          <w:rtl/>
        </w:rPr>
        <w:t>اسکن پرونده پزشکی</w:t>
      </w:r>
      <w:r w:rsidR="00CE6F28" w:rsidRPr="007E5107">
        <w:rPr>
          <w:rFonts w:cs="B Zar" w:hint="cs"/>
          <w:color w:val="auto"/>
          <w:sz w:val="28"/>
          <w:szCs w:val="28"/>
          <w:u w:val="single"/>
          <w:rtl/>
        </w:rPr>
        <w:t>" و آرشیو  اسکن داخل بیمارستان</w:t>
      </w:r>
      <w:r w:rsidRPr="007E5107">
        <w:rPr>
          <w:rFonts w:cs="B Zar"/>
          <w:color w:val="auto"/>
          <w:sz w:val="28"/>
          <w:szCs w:val="28"/>
          <w:u w:val="single"/>
        </w:rPr>
        <w:t xml:space="preserve"> </w:t>
      </w:r>
      <w:r w:rsidRPr="007E5107">
        <w:rPr>
          <w:rFonts w:cs="B Zar" w:hint="cs"/>
          <w:color w:val="auto"/>
          <w:sz w:val="28"/>
          <w:szCs w:val="28"/>
          <w:u w:val="single"/>
          <w:rtl/>
        </w:rPr>
        <w:t>از</w:t>
      </w:r>
      <w:r w:rsidRPr="007E5107">
        <w:rPr>
          <w:rFonts w:cs="B Zar"/>
          <w:color w:val="auto"/>
          <w:sz w:val="28"/>
          <w:szCs w:val="28"/>
          <w:u w:val="single"/>
        </w:rPr>
        <w:t xml:space="preserve"> </w:t>
      </w:r>
      <w:r w:rsidRPr="007E5107">
        <w:rPr>
          <w:rFonts w:cs="B Zar" w:hint="cs"/>
          <w:color w:val="auto"/>
          <w:sz w:val="28"/>
          <w:szCs w:val="28"/>
          <w:u w:val="single"/>
          <w:rtl/>
        </w:rPr>
        <w:t>کلیه</w:t>
      </w:r>
      <w:r w:rsidRPr="007E5107">
        <w:rPr>
          <w:rFonts w:cs="B Zar"/>
          <w:color w:val="auto"/>
          <w:sz w:val="28"/>
          <w:szCs w:val="28"/>
          <w:u w:val="single"/>
        </w:rPr>
        <w:t xml:space="preserve"> </w:t>
      </w:r>
      <w:r w:rsidRPr="007E5107">
        <w:rPr>
          <w:rFonts w:cs="B Zar" w:hint="cs"/>
          <w:color w:val="auto"/>
          <w:sz w:val="28"/>
          <w:szCs w:val="28"/>
          <w:u w:val="single"/>
          <w:rtl/>
        </w:rPr>
        <w:t>کاربران</w:t>
      </w:r>
      <w:r w:rsidRPr="007E5107">
        <w:rPr>
          <w:rFonts w:cs="B Zar"/>
          <w:color w:val="auto"/>
          <w:sz w:val="28"/>
          <w:szCs w:val="28"/>
          <w:u w:val="single"/>
        </w:rPr>
        <w:t xml:space="preserve"> </w:t>
      </w:r>
      <w:r w:rsidRPr="007E5107">
        <w:rPr>
          <w:rFonts w:cs="B Zar" w:hint="cs"/>
          <w:color w:val="auto"/>
          <w:sz w:val="28"/>
          <w:szCs w:val="28"/>
          <w:u w:val="single"/>
          <w:rtl/>
        </w:rPr>
        <w:t>به جز</w:t>
      </w:r>
      <w:r w:rsidRPr="007E5107">
        <w:rPr>
          <w:rFonts w:cs="B Zar"/>
          <w:color w:val="auto"/>
          <w:sz w:val="28"/>
          <w:szCs w:val="28"/>
          <w:u w:val="single"/>
        </w:rPr>
        <w:t xml:space="preserve"> </w:t>
      </w:r>
      <w:r w:rsidRPr="007E5107">
        <w:rPr>
          <w:rFonts w:cs="B Zar" w:hint="cs"/>
          <w:color w:val="auto"/>
          <w:sz w:val="28"/>
          <w:szCs w:val="28"/>
          <w:u w:val="single"/>
          <w:rtl/>
        </w:rPr>
        <w:t>کاربران</w:t>
      </w:r>
      <w:r w:rsidRPr="007E5107">
        <w:rPr>
          <w:rFonts w:cs="B Zar"/>
          <w:color w:val="auto"/>
          <w:sz w:val="28"/>
          <w:szCs w:val="28"/>
          <w:u w:val="single"/>
        </w:rPr>
        <w:t xml:space="preserve"> </w:t>
      </w:r>
      <w:r w:rsidRPr="007E5107">
        <w:rPr>
          <w:rFonts w:cs="B Zar" w:hint="cs"/>
          <w:color w:val="auto"/>
          <w:sz w:val="28"/>
          <w:szCs w:val="28"/>
          <w:u w:val="single"/>
          <w:rtl/>
        </w:rPr>
        <w:t>دارای</w:t>
      </w:r>
      <w:r w:rsidRPr="007E5107">
        <w:rPr>
          <w:rFonts w:cs="B Zar"/>
          <w:color w:val="auto"/>
          <w:sz w:val="28"/>
          <w:szCs w:val="28"/>
          <w:u w:val="single"/>
        </w:rPr>
        <w:t xml:space="preserve"> </w:t>
      </w:r>
      <w:r w:rsidRPr="007E5107">
        <w:rPr>
          <w:rFonts w:cs="B Zar" w:hint="cs"/>
          <w:color w:val="auto"/>
          <w:sz w:val="28"/>
          <w:szCs w:val="28"/>
          <w:u w:val="single"/>
          <w:rtl/>
        </w:rPr>
        <w:t>مجوز سلب</w:t>
      </w:r>
      <w:r w:rsidRPr="007E5107">
        <w:rPr>
          <w:rFonts w:cs="B Zar"/>
          <w:color w:val="auto"/>
          <w:sz w:val="28"/>
          <w:szCs w:val="28"/>
          <w:u w:val="single"/>
        </w:rPr>
        <w:t xml:space="preserve"> </w:t>
      </w:r>
      <w:r w:rsidRPr="007E5107">
        <w:rPr>
          <w:rFonts w:cs="B Zar" w:hint="cs"/>
          <w:color w:val="auto"/>
          <w:sz w:val="28"/>
          <w:szCs w:val="28"/>
          <w:u w:val="single"/>
          <w:rtl/>
        </w:rPr>
        <w:t>گردد</w:t>
      </w:r>
      <w:r w:rsidRPr="007E5107">
        <w:rPr>
          <w:rFonts w:cs="B Zar"/>
          <w:color w:val="auto"/>
          <w:sz w:val="28"/>
          <w:szCs w:val="28"/>
          <w:u w:val="single"/>
        </w:rPr>
        <w:t>.</w:t>
      </w:r>
      <w:r w:rsidRPr="007E5107">
        <w:rPr>
          <w:rFonts w:cs="B Zar" w:hint="cs"/>
          <w:color w:val="auto"/>
          <w:sz w:val="28"/>
          <w:szCs w:val="28"/>
          <w:u w:val="single"/>
          <w:rtl/>
        </w:rPr>
        <w:t xml:space="preserve"> </w:t>
      </w:r>
    </w:p>
    <w:p w14:paraId="67CFBFC8" w14:textId="77777777" w:rsidR="00247752" w:rsidRPr="00244D5A" w:rsidRDefault="00247752" w:rsidP="00AC6BF3">
      <w:pPr>
        <w:pStyle w:val="4"/>
        <w:numPr>
          <w:ilvl w:val="0"/>
          <w:numId w:val="9"/>
        </w:numPr>
        <w:tabs>
          <w:tab w:val="right" w:pos="1819"/>
        </w:tabs>
        <w:ind w:left="720"/>
        <w:rPr>
          <w:rFonts w:cs="B Zar"/>
          <w:color w:val="000000" w:themeColor="text1"/>
          <w:sz w:val="28"/>
          <w:szCs w:val="28"/>
          <w:u w:val="single"/>
        </w:rPr>
      </w:pPr>
      <w:r w:rsidRPr="00901E81">
        <w:rPr>
          <w:rFonts w:cs="B Zar" w:hint="cs"/>
          <w:sz w:val="28"/>
          <w:szCs w:val="28"/>
          <w:rtl/>
        </w:rPr>
        <w:t>صرفا کارکنان با دسترسی متناسب مجازند که سندی را از سیستم خارج کنند. در صورت بروز خطا حین فرایند اسکن، حذف سند اسکن شده توسط کاربران اسکن فقط قبل از تایید نهایی سند مجاز می</w:t>
      </w:r>
      <w:r w:rsidRPr="00901E81">
        <w:rPr>
          <w:rFonts w:cs="B Zar"/>
          <w:sz w:val="28"/>
          <w:szCs w:val="28"/>
          <w:rtl/>
        </w:rPr>
        <w:softHyphen/>
      </w:r>
      <w:r w:rsidRPr="00901E81">
        <w:rPr>
          <w:rFonts w:cs="B Zar" w:hint="cs"/>
          <w:sz w:val="28"/>
          <w:szCs w:val="28"/>
          <w:rtl/>
        </w:rPr>
        <w:t xml:space="preserve">باشد. پس از تایید نهایی سند و </w:t>
      </w:r>
      <w:r w:rsidRPr="00244D5A">
        <w:rPr>
          <w:rFonts w:cs="B Zar" w:hint="cs"/>
          <w:color w:val="000000" w:themeColor="text1"/>
          <w:sz w:val="28"/>
          <w:szCs w:val="28"/>
          <w:u w:val="single"/>
          <w:rtl/>
        </w:rPr>
        <w:t>ذخیره</w:t>
      </w:r>
      <w:r w:rsidRPr="00244D5A">
        <w:rPr>
          <w:rFonts w:cs="B Zar"/>
          <w:color w:val="000000" w:themeColor="text1"/>
          <w:sz w:val="28"/>
          <w:szCs w:val="28"/>
          <w:u w:val="single"/>
          <w:rtl/>
        </w:rPr>
        <w:softHyphen/>
      </w:r>
      <w:r w:rsidRPr="00244D5A">
        <w:rPr>
          <w:rFonts w:cs="B Zar" w:hint="cs"/>
          <w:color w:val="000000" w:themeColor="text1"/>
          <w:sz w:val="28"/>
          <w:szCs w:val="28"/>
          <w:u w:val="single"/>
          <w:rtl/>
        </w:rPr>
        <w:t xml:space="preserve">سازی </w:t>
      </w:r>
      <w:r w:rsidRPr="007E5107">
        <w:rPr>
          <w:rFonts w:cs="B Zar" w:hint="cs"/>
          <w:color w:val="000000" w:themeColor="text1"/>
          <w:sz w:val="28"/>
          <w:szCs w:val="28"/>
          <w:u w:val="single"/>
          <w:rtl/>
        </w:rPr>
        <w:t xml:space="preserve">آن در </w:t>
      </w:r>
      <w:r w:rsidR="001C75AE" w:rsidRPr="007E5107">
        <w:rPr>
          <w:rFonts w:cs="B Zar" w:hint="cs"/>
          <w:color w:val="000000" w:themeColor="text1"/>
          <w:sz w:val="28"/>
          <w:szCs w:val="28"/>
          <w:u w:val="single"/>
          <w:rtl/>
        </w:rPr>
        <w:t xml:space="preserve">سامانه </w:t>
      </w:r>
      <w:r w:rsidR="00B54A28" w:rsidRPr="007E5107">
        <w:rPr>
          <w:rFonts w:cs="B Zar"/>
          <w:color w:val="000000" w:themeColor="text1"/>
          <w:sz w:val="28"/>
          <w:szCs w:val="28"/>
          <w:u w:val="single"/>
          <w:rtl/>
        </w:rPr>
        <w:t>اسکن پرونده پزشکی</w:t>
      </w:r>
      <w:r w:rsidRPr="007E5107">
        <w:rPr>
          <w:rFonts w:cs="B Zar" w:hint="cs"/>
          <w:color w:val="000000" w:themeColor="text1"/>
          <w:sz w:val="28"/>
          <w:szCs w:val="28"/>
          <w:u w:val="single"/>
          <w:rtl/>
        </w:rPr>
        <w:t>، حذف</w:t>
      </w:r>
      <w:r w:rsidRPr="00244D5A">
        <w:rPr>
          <w:rFonts w:cs="B Zar" w:hint="cs"/>
          <w:color w:val="000000" w:themeColor="text1"/>
          <w:sz w:val="28"/>
          <w:szCs w:val="28"/>
          <w:u w:val="single"/>
          <w:rtl/>
        </w:rPr>
        <w:t xml:space="preserve"> سند دارای خطا صرفا توسط </w:t>
      </w:r>
      <w:r w:rsidR="007D0946" w:rsidRPr="00244D5A">
        <w:rPr>
          <w:rFonts w:cs="B Zar" w:hint="cs"/>
          <w:color w:val="000000" w:themeColor="text1"/>
          <w:sz w:val="28"/>
          <w:szCs w:val="28"/>
          <w:u w:val="single"/>
          <w:rtl/>
        </w:rPr>
        <w:t>کاربر</w:t>
      </w:r>
      <w:r w:rsidRPr="00244D5A">
        <w:rPr>
          <w:rFonts w:cs="B Zar" w:hint="cs"/>
          <w:color w:val="000000" w:themeColor="text1"/>
          <w:sz w:val="28"/>
          <w:szCs w:val="28"/>
          <w:u w:val="single"/>
          <w:rtl/>
        </w:rPr>
        <w:t xml:space="preserve"> مجاز </w:t>
      </w:r>
      <w:r w:rsidR="00AC6BF3">
        <w:rPr>
          <w:rFonts w:cs="B Zar" w:hint="cs"/>
          <w:color w:val="000000" w:themeColor="text1"/>
          <w:sz w:val="28"/>
          <w:szCs w:val="28"/>
          <w:u w:val="single"/>
          <w:rtl/>
        </w:rPr>
        <w:t xml:space="preserve">امکان پذیر </w:t>
      </w:r>
      <w:r w:rsidRPr="00244D5A">
        <w:rPr>
          <w:rFonts w:cs="B Zar" w:hint="cs"/>
          <w:color w:val="000000" w:themeColor="text1"/>
          <w:sz w:val="28"/>
          <w:szCs w:val="28"/>
          <w:u w:val="single"/>
          <w:rtl/>
        </w:rPr>
        <w:t>می</w:t>
      </w:r>
      <w:r w:rsidRPr="00244D5A">
        <w:rPr>
          <w:rFonts w:cs="B Zar"/>
          <w:color w:val="000000" w:themeColor="text1"/>
          <w:sz w:val="28"/>
          <w:szCs w:val="28"/>
          <w:u w:val="single"/>
          <w:rtl/>
        </w:rPr>
        <w:softHyphen/>
      </w:r>
      <w:r w:rsidRPr="00244D5A">
        <w:rPr>
          <w:rFonts w:cs="B Zar" w:hint="cs"/>
          <w:color w:val="000000" w:themeColor="text1"/>
          <w:sz w:val="28"/>
          <w:szCs w:val="28"/>
          <w:u w:val="single"/>
          <w:rtl/>
        </w:rPr>
        <w:t>باشد.</w:t>
      </w:r>
      <w:r w:rsidR="00AC6BF3">
        <w:rPr>
          <w:rFonts w:cs="B Zar" w:hint="cs"/>
          <w:color w:val="000000" w:themeColor="text1"/>
          <w:sz w:val="28"/>
          <w:szCs w:val="28"/>
          <w:u w:val="single"/>
          <w:rtl/>
        </w:rPr>
        <w:t xml:space="preserve"> </w:t>
      </w:r>
      <w:r w:rsidRPr="00244D5A">
        <w:rPr>
          <w:rFonts w:cs="B Zar" w:hint="cs"/>
          <w:color w:val="000000" w:themeColor="text1"/>
          <w:sz w:val="28"/>
          <w:szCs w:val="28"/>
          <w:u w:val="single"/>
          <w:rtl/>
        </w:rPr>
        <w:t>مادامی که اسکن مجدد سند انجام شده و خطای رخ داده حین فرایند اسکن اصلاح شود، سند اصلی و لاگ شیت تکمیل و امضاء شده مربوط به خطا، در اختیار تیم کنترل کیفیت قرار می</w:t>
      </w:r>
      <w:r w:rsidRPr="00244D5A">
        <w:rPr>
          <w:rFonts w:cs="B Zar"/>
          <w:color w:val="000000" w:themeColor="text1"/>
          <w:sz w:val="28"/>
          <w:szCs w:val="28"/>
          <w:u w:val="single"/>
          <w:rtl/>
        </w:rPr>
        <w:softHyphen/>
      </w:r>
      <w:r w:rsidRPr="00244D5A">
        <w:rPr>
          <w:rFonts w:cs="B Zar" w:hint="cs"/>
          <w:color w:val="000000" w:themeColor="text1"/>
          <w:sz w:val="28"/>
          <w:szCs w:val="28"/>
          <w:u w:val="single"/>
          <w:rtl/>
        </w:rPr>
        <w:t xml:space="preserve">گیرد. </w:t>
      </w:r>
    </w:p>
    <w:p w14:paraId="27FD4E73" w14:textId="77777777" w:rsidR="00247752" w:rsidRPr="00244D5A" w:rsidRDefault="00247752" w:rsidP="00AB5E9A">
      <w:pPr>
        <w:pStyle w:val="2"/>
        <w:numPr>
          <w:ilvl w:val="0"/>
          <w:numId w:val="9"/>
        </w:numPr>
        <w:ind w:left="720"/>
        <w:rPr>
          <w:rFonts w:cs="B Zar"/>
          <w:color w:val="000000" w:themeColor="text1"/>
          <w:sz w:val="28"/>
          <w:szCs w:val="28"/>
        </w:rPr>
      </w:pPr>
      <w:r w:rsidRPr="00244D5A">
        <w:rPr>
          <w:rFonts w:cs="B Zar" w:hint="cs"/>
          <w:color w:val="000000" w:themeColor="text1"/>
          <w:sz w:val="28"/>
          <w:szCs w:val="28"/>
          <w:rtl/>
        </w:rPr>
        <w:t>هرگونه خروج سند باید در لاگ شیت اسکن ثبت شود.</w:t>
      </w:r>
    </w:p>
    <w:p w14:paraId="3BB74FBE" w14:textId="77777777" w:rsidR="00247752" w:rsidRPr="00244D5A" w:rsidRDefault="00247752" w:rsidP="00AB5E9A">
      <w:pPr>
        <w:pStyle w:val="2"/>
        <w:numPr>
          <w:ilvl w:val="0"/>
          <w:numId w:val="9"/>
        </w:numPr>
        <w:ind w:left="720"/>
        <w:rPr>
          <w:rFonts w:cs="B Zar"/>
          <w:sz w:val="28"/>
          <w:szCs w:val="28"/>
          <w:rtl/>
        </w:rPr>
      </w:pPr>
      <w:r w:rsidRPr="00244D5A">
        <w:rPr>
          <w:rFonts w:cs="B Zar" w:hint="cs"/>
          <w:sz w:val="28"/>
          <w:szCs w:val="28"/>
          <w:rtl/>
        </w:rPr>
        <w:t xml:space="preserve">حداکثر سایز برای </w:t>
      </w:r>
      <w:r w:rsidRPr="00244D5A">
        <w:rPr>
          <w:rFonts w:cs="B Zar"/>
          <w:sz w:val="28"/>
          <w:szCs w:val="28"/>
          <w:rtl/>
        </w:rPr>
        <w:t>اسناد اسکن شده 5 مگابا</w:t>
      </w:r>
      <w:r w:rsidRPr="00244D5A">
        <w:rPr>
          <w:rFonts w:cs="B Zar" w:hint="cs"/>
          <w:sz w:val="28"/>
          <w:szCs w:val="28"/>
          <w:rtl/>
        </w:rPr>
        <w:t>ی</w:t>
      </w:r>
      <w:r w:rsidRPr="00244D5A">
        <w:rPr>
          <w:rFonts w:cs="B Zar" w:hint="eastAsia"/>
          <w:sz w:val="28"/>
          <w:szCs w:val="28"/>
          <w:rtl/>
        </w:rPr>
        <w:t>ت</w:t>
      </w:r>
      <w:r w:rsidRPr="00244D5A">
        <w:rPr>
          <w:rFonts w:cs="B Zar"/>
          <w:sz w:val="28"/>
          <w:szCs w:val="28"/>
          <w:rtl/>
        </w:rPr>
        <w:t xml:space="preserve"> </w:t>
      </w:r>
      <w:r w:rsidRPr="00244D5A">
        <w:rPr>
          <w:rFonts w:cs="B Zar" w:hint="cs"/>
          <w:sz w:val="28"/>
          <w:szCs w:val="28"/>
          <w:rtl/>
        </w:rPr>
        <w:t xml:space="preserve">است. در صورتی که فایل اسکن شده از 5 مگابایت بزرگ‌تر است باید فایل به اندازه‌های کوچکتر تقسیم شود و می‌بایست قالب صفحه </w:t>
      </w:r>
      <w:r w:rsidRPr="00244D5A">
        <w:rPr>
          <w:rFonts w:cs="B Zar"/>
          <w:sz w:val="28"/>
          <w:szCs w:val="28"/>
        </w:rPr>
        <w:t>X</w:t>
      </w:r>
      <w:r w:rsidRPr="00244D5A">
        <w:rPr>
          <w:rFonts w:cs="B Zar" w:hint="cs"/>
          <w:sz w:val="28"/>
          <w:szCs w:val="28"/>
          <w:rtl/>
        </w:rPr>
        <w:t xml:space="preserve"> </w:t>
      </w:r>
      <w:r w:rsidRPr="00244D5A">
        <w:rPr>
          <w:rFonts w:cs="B Zar"/>
          <w:sz w:val="28"/>
          <w:szCs w:val="28"/>
          <w:rtl/>
        </w:rPr>
        <w:t>از</w:t>
      </w:r>
      <w:r w:rsidRPr="00244D5A">
        <w:rPr>
          <w:rFonts w:cs="B Zar"/>
          <w:sz w:val="28"/>
          <w:szCs w:val="28"/>
        </w:rPr>
        <w:t xml:space="preserve"> Y </w:t>
      </w:r>
      <w:r w:rsidRPr="00244D5A">
        <w:rPr>
          <w:rFonts w:cs="B Zar" w:hint="cs"/>
          <w:sz w:val="28"/>
          <w:szCs w:val="28"/>
          <w:rtl/>
        </w:rPr>
        <w:t>رعایت شود</w:t>
      </w:r>
      <w:r w:rsidRPr="00244D5A">
        <w:rPr>
          <w:rFonts w:cs="B Zar"/>
          <w:sz w:val="28"/>
          <w:szCs w:val="28"/>
          <w:rtl/>
        </w:rPr>
        <w:t xml:space="preserve">، به عنوان مثال، قسمت 1 از 3، قسمت 2 از 3 و </w:t>
      </w:r>
      <w:r w:rsidRPr="00244D5A">
        <w:rPr>
          <w:rFonts w:cs="B Zar" w:hint="cs"/>
          <w:sz w:val="28"/>
          <w:szCs w:val="28"/>
          <w:rtl/>
        </w:rPr>
        <w:t>..</w:t>
      </w:r>
      <w:r w:rsidRPr="00244D5A">
        <w:rPr>
          <w:rFonts w:cs="B Zar"/>
          <w:sz w:val="28"/>
          <w:szCs w:val="28"/>
        </w:rPr>
        <w:t>.</w:t>
      </w:r>
    </w:p>
    <w:p w14:paraId="027B0E2F" w14:textId="77777777" w:rsidR="00247752" w:rsidRPr="004E7755" w:rsidRDefault="00247752" w:rsidP="004E7755">
      <w:pPr>
        <w:pStyle w:val="1"/>
        <w:rPr>
          <w:rtl/>
        </w:rPr>
      </w:pPr>
      <w:r w:rsidRPr="004E7755">
        <w:rPr>
          <w:rFonts w:hint="eastAsia"/>
          <w:rtl/>
        </w:rPr>
        <w:t>فشرده</w:t>
      </w:r>
      <w:r w:rsidRPr="004E7755">
        <w:rPr>
          <w:rtl/>
        </w:rPr>
        <w:t xml:space="preserve"> </w:t>
      </w:r>
      <w:r w:rsidRPr="004E7755">
        <w:rPr>
          <w:rFonts w:hint="eastAsia"/>
          <w:rtl/>
        </w:rPr>
        <w:t>ساز</w:t>
      </w:r>
      <w:r w:rsidRPr="004E7755">
        <w:rPr>
          <w:rFonts w:hint="cs"/>
          <w:rtl/>
        </w:rPr>
        <w:t>ی</w:t>
      </w:r>
    </w:p>
    <w:p w14:paraId="45DBD29A" w14:textId="77777777" w:rsidR="00247752" w:rsidRDefault="00247752" w:rsidP="00247752">
      <w:pPr>
        <w:pStyle w:val="2"/>
        <w:spacing w:before="120" w:after="120" w:line="276" w:lineRule="auto"/>
        <w:rPr>
          <w:rFonts w:cs="B Zar"/>
          <w:color w:val="000000" w:themeColor="text1"/>
          <w:sz w:val="28"/>
          <w:szCs w:val="28"/>
          <w:rtl/>
        </w:rPr>
      </w:pPr>
      <w:r w:rsidRPr="00244D5A">
        <w:rPr>
          <w:rFonts w:cs="B Zar"/>
          <w:color w:val="000000" w:themeColor="text1"/>
          <w:sz w:val="28"/>
          <w:szCs w:val="28"/>
          <w:rtl/>
        </w:rPr>
        <w:t>تنظ</w:t>
      </w:r>
      <w:r w:rsidRPr="00244D5A">
        <w:rPr>
          <w:rFonts w:cs="B Zar" w:hint="cs"/>
          <w:color w:val="000000" w:themeColor="text1"/>
          <w:sz w:val="28"/>
          <w:szCs w:val="28"/>
          <w:rtl/>
        </w:rPr>
        <w:t>ی</w:t>
      </w:r>
      <w:r w:rsidRPr="00244D5A">
        <w:rPr>
          <w:rFonts w:cs="B Zar" w:hint="eastAsia"/>
          <w:color w:val="000000" w:themeColor="text1"/>
          <w:sz w:val="28"/>
          <w:szCs w:val="28"/>
          <w:rtl/>
        </w:rPr>
        <w:t>مات</w:t>
      </w:r>
      <w:r w:rsidRPr="00244D5A">
        <w:rPr>
          <w:rFonts w:cs="B Zar"/>
          <w:color w:val="000000" w:themeColor="text1"/>
          <w:sz w:val="28"/>
          <w:szCs w:val="28"/>
          <w:rtl/>
        </w:rPr>
        <w:t xml:space="preserve"> فشرده</w:t>
      </w:r>
      <w:r w:rsidRPr="00244D5A">
        <w:rPr>
          <w:rFonts w:cs="B Zar" w:hint="cs"/>
          <w:color w:val="000000" w:themeColor="text1"/>
          <w:sz w:val="28"/>
          <w:szCs w:val="28"/>
          <w:rtl/>
        </w:rPr>
        <w:t>‌</w:t>
      </w:r>
      <w:r w:rsidRPr="00244D5A">
        <w:rPr>
          <w:rFonts w:cs="B Zar"/>
          <w:color w:val="000000" w:themeColor="text1"/>
          <w:sz w:val="28"/>
          <w:szCs w:val="28"/>
          <w:rtl/>
        </w:rPr>
        <w:t>ساز</w:t>
      </w:r>
      <w:r w:rsidRPr="00244D5A">
        <w:rPr>
          <w:rFonts w:cs="B Zar" w:hint="cs"/>
          <w:color w:val="000000" w:themeColor="text1"/>
          <w:sz w:val="28"/>
          <w:szCs w:val="28"/>
          <w:rtl/>
        </w:rPr>
        <w:t>ی</w:t>
      </w:r>
      <w:r w:rsidRPr="00244D5A">
        <w:rPr>
          <w:rFonts w:cs="B Zar"/>
          <w:color w:val="000000" w:themeColor="text1"/>
          <w:sz w:val="28"/>
          <w:szCs w:val="28"/>
          <w:rtl/>
        </w:rPr>
        <w:t xml:space="preserve"> فقط </w:t>
      </w:r>
      <w:r w:rsidRPr="00244D5A">
        <w:rPr>
          <w:rFonts w:cs="B Zar" w:hint="cs"/>
          <w:color w:val="000000" w:themeColor="text1"/>
          <w:sz w:val="28"/>
          <w:szCs w:val="28"/>
          <w:rtl/>
        </w:rPr>
        <w:t xml:space="preserve">در مواردی مجاز است که </w:t>
      </w:r>
      <w:r w:rsidRPr="00244D5A">
        <w:rPr>
          <w:rFonts w:cs="B Zar"/>
          <w:color w:val="000000" w:themeColor="text1"/>
          <w:sz w:val="28"/>
          <w:szCs w:val="28"/>
          <w:rtl/>
        </w:rPr>
        <w:t xml:space="preserve">اطلاعات نسخه اسکن شده سند </w:t>
      </w:r>
      <w:r w:rsidRPr="00244D5A">
        <w:rPr>
          <w:rFonts w:cs="B Zar" w:hint="cs"/>
          <w:color w:val="000000" w:themeColor="text1"/>
          <w:sz w:val="28"/>
          <w:szCs w:val="28"/>
          <w:rtl/>
        </w:rPr>
        <w:t xml:space="preserve">به طور کامل حفظ شده و </w:t>
      </w:r>
      <w:r w:rsidRPr="00244D5A">
        <w:rPr>
          <w:rFonts w:cs="B Zar"/>
          <w:color w:val="000000" w:themeColor="text1"/>
          <w:sz w:val="28"/>
          <w:szCs w:val="28"/>
          <w:rtl/>
        </w:rPr>
        <w:t>فشرده</w:t>
      </w:r>
      <w:r w:rsidRPr="00244D5A">
        <w:rPr>
          <w:rFonts w:cs="B Zar"/>
          <w:color w:val="000000" w:themeColor="text1"/>
          <w:sz w:val="28"/>
          <w:szCs w:val="28"/>
          <w:vertAlign w:val="subscript"/>
          <w:rtl/>
        </w:rPr>
        <w:softHyphen/>
      </w:r>
      <w:r w:rsidRPr="00244D5A">
        <w:rPr>
          <w:rFonts w:cs="B Zar"/>
          <w:color w:val="000000" w:themeColor="text1"/>
          <w:sz w:val="28"/>
          <w:szCs w:val="28"/>
          <w:rtl/>
        </w:rPr>
        <w:t>ساز</w:t>
      </w:r>
      <w:r w:rsidRPr="00244D5A">
        <w:rPr>
          <w:rFonts w:cs="B Zar" w:hint="cs"/>
          <w:color w:val="000000" w:themeColor="text1"/>
          <w:sz w:val="28"/>
          <w:szCs w:val="28"/>
          <w:rtl/>
        </w:rPr>
        <w:t>ی</w:t>
      </w:r>
      <w:r w:rsidRPr="00244D5A">
        <w:rPr>
          <w:rFonts w:cs="B Zar"/>
          <w:color w:val="000000" w:themeColor="text1"/>
          <w:sz w:val="28"/>
          <w:szCs w:val="28"/>
          <w:rtl/>
        </w:rPr>
        <w:t xml:space="preserve"> بدون </w:t>
      </w:r>
      <w:r w:rsidRPr="00244D5A">
        <w:rPr>
          <w:rFonts w:cs="B Zar" w:hint="cs"/>
          <w:color w:val="000000" w:themeColor="text1"/>
          <w:sz w:val="28"/>
          <w:szCs w:val="28"/>
          <w:rtl/>
        </w:rPr>
        <w:t>از دست رفتن اطلاعات باشد</w:t>
      </w:r>
      <w:r w:rsidRPr="00244D5A">
        <w:rPr>
          <w:rFonts w:cs="B Zar"/>
          <w:color w:val="000000" w:themeColor="text1"/>
          <w:sz w:val="28"/>
          <w:szCs w:val="28"/>
          <w:rtl/>
        </w:rPr>
        <w:t>. روش</w:t>
      </w:r>
      <w:r w:rsidRPr="00244D5A">
        <w:rPr>
          <w:rFonts w:cs="B Zar"/>
          <w:color w:val="000000" w:themeColor="text1"/>
          <w:sz w:val="28"/>
          <w:szCs w:val="28"/>
          <w:vertAlign w:val="subscript"/>
          <w:rtl/>
        </w:rPr>
        <w:softHyphen/>
      </w:r>
      <w:r w:rsidRPr="00244D5A">
        <w:rPr>
          <w:rFonts w:cs="B Zar"/>
          <w:color w:val="000000" w:themeColor="text1"/>
          <w:sz w:val="28"/>
          <w:szCs w:val="28"/>
          <w:rtl/>
        </w:rPr>
        <w:t>ها</w:t>
      </w:r>
      <w:r w:rsidRPr="00244D5A">
        <w:rPr>
          <w:rFonts w:cs="B Zar" w:hint="cs"/>
          <w:color w:val="000000" w:themeColor="text1"/>
          <w:sz w:val="28"/>
          <w:szCs w:val="28"/>
          <w:rtl/>
        </w:rPr>
        <w:t>ی</w:t>
      </w:r>
      <w:r w:rsidRPr="00244D5A">
        <w:rPr>
          <w:rFonts w:cs="B Zar"/>
          <w:color w:val="000000" w:themeColor="text1"/>
          <w:sz w:val="28"/>
          <w:szCs w:val="28"/>
          <w:rtl/>
        </w:rPr>
        <w:t xml:space="preserve"> فشرده</w:t>
      </w:r>
      <w:r w:rsidRPr="00244D5A">
        <w:rPr>
          <w:rFonts w:cs="B Zar"/>
          <w:color w:val="000000" w:themeColor="text1"/>
          <w:sz w:val="28"/>
          <w:szCs w:val="28"/>
          <w:vertAlign w:val="subscript"/>
          <w:rtl/>
        </w:rPr>
        <w:softHyphen/>
      </w:r>
      <w:r w:rsidRPr="00244D5A">
        <w:rPr>
          <w:rFonts w:cs="B Zar"/>
          <w:color w:val="000000" w:themeColor="text1"/>
          <w:sz w:val="28"/>
          <w:szCs w:val="28"/>
          <w:rtl/>
        </w:rPr>
        <w:t>ساز</w:t>
      </w:r>
      <w:r w:rsidRPr="00244D5A">
        <w:rPr>
          <w:rFonts w:cs="B Zar" w:hint="cs"/>
          <w:color w:val="000000" w:themeColor="text1"/>
          <w:sz w:val="28"/>
          <w:szCs w:val="28"/>
          <w:rtl/>
        </w:rPr>
        <w:t>ی</w:t>
      </w:r>
      <w:r w:rsidRPr="00244D5A">
        <w:rPr>
          <w:rFonts w:cs="B Zar"/>
          <w:color w:val="000000" w:themeColor="text1"/>
          <w:sz w:val="28"/>
          <w:szCs w:val="28"/>
          <w:rtl/>
        </w:rPr>
        <w:t xml:space="preserve"> مورد استفاده نبا</w:t>
      </w:r>
      <w:r w:rsidRPr="00244D5A">
        <w:rPr>
          <w:rFonts w:cs="B Zar" w:hint="cs"/>
          <w:color w:val="000000" w:themeColor="text1"/>
          <w:sz w:val="28"/>
          <w:szCs w:val="28"/>
          <w:rtl/>
        </w:rPr>
        <w:t>ی</w:t>
      </w:r>
      <w:r w:rsidRPr="00244D5A">
        <w:rPr>
          <w:rFonts w:cs="B Zar" w:hint="eastAsia"/>
          <w:color w:val="000000" w:themeColor="text1"/>
          <w:sz w:val="28"/>
          <w:szCs w:val="28"/>
          <w:rtl/>
        </w:rPr>
        <w:t>د</w:t>
      </w:r>
      <w:r w:rsidRPr="00244D5A">
        <w:rPr>
          <w:rFonts w:cs="B Zar"/>
          <w:color w:val="000000" w:themeColor="text1"/>
          <w:sz w:val="28"/>
          <w:szCs w:val="28"/>
          <w:rtl/>
        </w:rPr>
        <w:t xml:space="preserve"> بر صحت و </w:t>
      </w:r>
      <w:r w:rsidRPr="00244D5A">
        <w:rPr>
          <w:rFonts w:cs="B Zar" w:hint="cs"/>
          <w:color w:val="000000" w:themeColor="text1"/>
          <w:sz w:val="28"/>
          <w:szCs w:val="28"/>
          <w:rtl/>
        </w:rPr>
        <w:t>ی</w:t>
      </w:r>
      <w:r w:rsidRPr="00244D5A">
        <w:rPr>
          <w:rFonts w:cs="B Zar" w:hint="eastAsia"/>
          <w:color w:val="000000" w:themeColor="text1"/>
          <w:sz w:val="28"/>
          <w:szCs w:val="28"/>
          <w:rtl/>
        </w:rPr>
        <w:t>کپارچگ</w:t>
      </w:r>
      <w:r w:rsidRPr="00244D5A">
        <w:rPr>
          <w:rFonts w:cs="B Zar" w:hint="cs"/>
          <w:color w:val="000000" w:themeColor="text1"/>
          <w:sz w:val="28"/>
          <w:szCs w:val="28"/>
          <w:rtl/>
        </w:rPr>
        <w:t>ی</w:t>
      </w:r>
      <w:r w:rsidRPr="00244D5A">
        <w:rPr>
          <w:rFonts w:cs="B Zar"/>
          <w:color w:val="000000" w:themeColor="text1"/>
          <w:sz w:val="28"/>
          <w:szCs w:val="28"/>
          <w:rtl/>
        </w:rPr>
        <w:t xml:space="preserve"> اطلاعات ذخ</w:t>
      </w:r>
      <w:r w:rsidRPr="00244D5A">
        <w:rPr>
          <w:rFonts w:cs="B Zar" w:hint="cs"/>
          <w:color w:val="000000" w:themeColor="text1"/>
          <w:sz w:val="28"/>
          <w:szCs w:val="28"/>
          <w:rtl/>
        </w:rPr>
        <w:t>ی</w:t>
      </w:r>
      <w:r w:rsidRPr="00244D5A">
        <w:rPr>
          <w:rFonts w:cs="B Zar" w:hint="eastAsia"/>
          <w:color w:val="000000" w:themeColor="text1"/>
          <w:sz w:val="28"/>
          <w:szCs w:val="28"/>
          <w:rtl/>
        </w:rPr>
        <w:t>ره</w:t>
      </w:r>
      <w:r w:rsidRPr="00244D5A">
        <w:rPr>
          <w:rFonts w:cs="B Zar"/>
          <w:color w:val="000000" w:themeColor="text1"/>
          <w:sz w:val="28"/>
          <w:szCs w:val="28"/>
          <w:rtl/>
        </w:rPr>
        <w:t xml:space="preserve"> شده تأث</w:t>
      </w:r>
      <w:r w:rsidRPr="00244D5A">
        <w:rPr>
          <w:rFonts w:cs="B Zar" w:hint="cs"/>
          <w:color w:val="000000" w:themeColor="text1"/>
          <w:sz w:val="28"/>
          <w:szCs w:val="28"/>
          <w:rtl/>
        </w:rPr>
        <w:t>ی</w:t>
      </w:r>
      <w:r w:rsidRPr="00244D5A">
        <w:rPr>
          <w:rFonts w:cs="B Zar" w:hint="eastAsia"/>
          <w:color w:val="000000" w:themeColor="text1"/>
          <w:sz w:val="28"/>
          <w:szCs w:val="28"/>
          <w:rtl/>
        </w:rPr>
        <w:t>ر</w:t>
      </w:r>
      <w:r w:rsidRPr="00244D5A">
        <w:rPr>
          <w:rFonts w:cs="B Zar"/>
          <w:color w:val="000000" w:themeColor="text1"/>
          <w:sz w:val="28"/>
          <w:szCs w:val="28"/>
          <w:rtl/>
        </w:rPr>
        <w:t xml:space="preserve"> بگذارد</w:t>
      </w:r>
      <w:r w:rsidRPr="00244D5A">
        <w:rPr>
          <w:rFonts w:cs="B Zar" w:hint="cs"/>
          <w:color w:val="000000" w:themeColor="text1"/>
          <w:sz w:val="28"/>
          <w:szCs w:val="28"/>
          <w:rtl/>
        </w:rPr>
        <w:t>.</w:t>
      </w:r>
    </w:p>
    <w:p w14:paraId="1D2B3A43" w14:textId="77777777" w:rsidR="00247752" w:rsidRPr="003432EC" w:rsidRDefault="00247752" w:rsidP="004E7755">
      <w:pPr>
        <w:pStyle w:val="1"/>
        <w:rPr>
          <w:rtl/>
        </w:rPr>
      </w:pPr>
      <w:r w:rsidRPr="00A44AEA">
        <w:rPr>
          <w:rFonts w:hint="eastAsia"/>
          <w:rtl/>
        </w:rPr>
        <w:t>فراداده</w:t>
      </w:r>
      <w:r w:rsidRPr="00A44AEA">
        <w:rPr>
          <w:rtl/>
        </w:rPr>
        <w:t xml:space="preserve"> (</w:t>
      </w:r>
      <w:r w:rsidRPr="00A44AEA">
        <w:rPr>
          <w:rFonts w:hint="eastAsia"/>
          <w:rtl/>
        </w:rPr>
        <w:t>متاد</w:t>
      </w:r>
      <w:r w:rsidRPr="00A44AEA">
        <w:rPr>
          <w:rFonts w:hint="cs"/>
          <w:rtl/>
        </w:rPr>
        <w:t>ی</w:t>
      </w:r>
      <w:r w:rsidRPr="00A44AEA">
        <w:rPr>
          <w:rFonts w:hint="eastAsia"/>
          <w:rtl/>
        </w:rPr>
        <w:t>تا</w:t>
      </w:r>
      <w:r w:rsidRPr="00A44AEA">
        <w:rPr>
          <w:rtl/>
        </w:rPr>
        <w:t>)</w:t>
      </w:r>
    </w:p>
    <w:p w14:paraId="1E66DE6E" w14:textId="77777777" w:rsidR="00247752" w:rsidRPr="00244D5A" w:rsidRDefault="00247752" w:rsidP="0084417F">
      <w:pPr>
        <w:spacing w:before="120" w:after="120"/>
        <w:jc w:val="both"/>
        <w:rPr>
          <w:rFonts w:ascii="Calibri Light" w:eastAsia="B Titr" w:hAnsi="Calibri Light" w:cs="B Zar"/>
          <w:color w:val="000000" w:themeColor="text1"/>
          <w:sz w:val="28"/>
          <w:szCs w:val="28"/>
          <w:rtl/>
          <w14:cntxtAlts/>
        </w:rPr>
      </w:pPr>
      <w:r w:rsidRPr="00244D5A">
        <w:rPr>
          <w:rFonts w:ascii="Calibri Light" w:eastAsia="B Titr" w:hAnsi="Calibri Light" w:cs="B Zar" w:hint="cs"/>
          <w:color w:val="000000" w:themeColor="text1"/>
          <w:sz w:val="28"/>
          <w:szCs w:val="28"/>
          <w:rtl/>
          <w14:cntxtAlts/>
        </w:rPr>
        <w:t xml:space="preserve">فراداده </w:t>
      </w:r>
      <w:r w:rsidRPr="00244D5A">
        <w:rPr>
          <w:rFonts w:ascii="Calibri Light" w:eastAsia="B Titr" w:hAnsi="Calibri Light" w:cs="B Zar"/>
          <w:color w:val="000000" w:themeColor="text1"/>
          <w:sz w:val="28"/>
          <w:szCs w:val="28"/>
          <w:rtl/>
          <w14:cntxtAlts/>
        </w:rPr>
        <w:t xml:space="preserve">اسناد </w:t>
      </w:r>
      <w:r w:rsidRPr="00244D5A">
        <w:rPr>
          <w:rFonts w:ascii="Calibri Light" w:eastAsia="B Titr" w:hAnsi="Calibri Light" w:cs="B Zar" w:hint="cs"/>
          <w:color w:val="000000" w:themeColor="text1"/>
          <w:sz w:val="28"/>
          <w:szCs w:val="28"/>
          <w:rtl/>
          <w14:cntxtAlts/>
        </w:rPr>
        <w:t xml:space="preserve">الکترونیک </w:t>
      </w:r>
      <w:r w:rsidRPr="00244D5A">
        <w:rPr>
          <w:rFonts w:ascii="Calibri Light" w:eastAsia="B Titr" w:hAnsi="Calibri Light" w:cs="B Zar"/>
          <w:color w:val="000000" w:themeColor="text1"/>
          <w:sz w:val="28"/>
          <w:szCs w:val="28"/>
          <w:rtl/>
          <w14:cntxtAlts/>
        </w:rPr>
        <w:t>حاو</w:t>
      </w:r>
      <w:r w:rsidRPr="00244D5A">
        <w:rPr>
          <w:rFonts w:ascii="Calibri Light" w:eastAsia="B Titr" w:hAnsi="Calibri Light" w:cs="B Zar" w:hint="cs"/>
          <w:color w:val="000000" w:themeColor="text1"/>
          <w:sz w:val="28"/>
          <w:szCs w:val="28"/>
          <w:rtl/>
          <w14:cntxtAlts/>
        </w:rPr>
        <w:t>ی</w:t>
      </w:r>
      <w:r w:rsidRPr="00244D5A">
        <w:rPr>
          <w:rFonts w:ascii="Calibri Light" w:eastAsia="B Titr" w:hAnsi="Calibri Light" w:cs="B Zar"/>
          <w:color w:val="000000" w:themeColor="text1"/>
          <w:sz w:val="28"/>
          <w:szCs w:val="28"/>
          <w:rtl/>
          <w14:cntxtAlts/>
        </w:rPr>
        <w:t xml:space="preserve"> اطلاعات</w:t>
      </w:r>
      <w:r w:rsidRPr="00244D5A">
        <w:rPr>
          <w:rFonts w:ascii="Calibri Light" w:eastAsia="B Titr" w:hAnsi="Calibri Light" w:cs="B Zar" w:hint="cs"/>
          <w:color w:val="000000" w:themeColor="text1"/>
          <w:sz w:val="28"/>
          <w:szCs w:val="28"/>
          <w:rtl/>
          <w14:cntxtAlts/>
        </w:rPr>
        <w:t>ی از جمله نوع</w:t>
      </w:r>
      <w:r w:rsidRPr="00244D5A">
        <w:rPr>
          <w:rFonts w:ascii="Calibri Light" w:eastAsia="B Titr" w:hAnsi="Calibri Light" w:cs="B Zar"/>
          <w:color w:val="000000" w:themeColor="text1"/>
          <w:sz w:val="28"/>
          <w:szCs w:val="28"/>
          <w:rtl/>
          <w14:cntxtAlts/>
        </w:rPr>
        <w:t xml:space="preserve"> سند، </w:t>
      </w:r>
      <w:r w:rsidRPr="00244D5A">
        <w:rPr>
          <w:rFonts w:ascii="Calibri Light" w:eastAsia="B Titr" w:hAnsi="Calibri Light" w:cs="B Zar" w:hint="cs"/>
          <w:color w:val="000000" w:themeColor="text1"/>
          <w:sz w:val="28"/>
          <w:szCs w:val="28"/>
          <w:rtl/>
          <w14:cntxtAlts/>
        </w:rPr>
        <w:t xml:space="preserve">کد شناسایی سند، کدملی، نام بیمار، نام خانوادگی بیمار، شماره پرونده، </w:t>
      </w:r>
      <w:r w:rsidR="0084417F" w:rsidRPr="00244D5A">
        <w:rPr>
          <w:rFonts w:ascii="Calibri Light" w:eastAsia="B Titr" w:hAnsi="Calibri Light" w:cs="B Zar" w:hint="cs"/>
          <w:color w:val="000000" w:themeColor="text1"/>
          <w:sz w:val="28"/>
          <w:szCs w:val="28"/>
          <w:rtl/>
          <w14:cntxtAlts/>
        </w:rPr>
        <w:t xml:space="preserve">پزشک </w:t>
      </w:r>
      <w:r w:rsidRPr="00244D5A">
        <w:rPr>
          <w:rFonts w:ascii="Calibri Light" w:eastAsia="B Titr" w:hAnsi="Calibri Light" w:cs="B Zar" w:hint="cs"/>
          <w:color w:val="000000" w:themeColor="text1"/>
          <w:sz w:val="28"/>
          <w:szCs w:val="28"/>
          <w:rtl/>
          <w14:cntxtAlts/>
        </w:rPr>
        <w:t>معالج، بخش بستری، تاریخ پذیرش، تاریخ ترخیص، فرد اسکن‌کننده سند</w:t>
      </w:r>
      <w:r w:rsidRPr="00244D5A">
        <w:rPr>
          <w:rFonts w:ascii="Calibri Light" w:eastAsia="B Titr" w:hAnsi="Calibri Light" w:cs="B Zar"/>
          <w:color w:val="000000" w:themeColor="text1"/>
          <w:sz w:val="28"/>
          <w:szCs w:val="28"/>
          <w:rtl/>
          <w14:cntxtAlts/>
        </w:rPr>
        <w:t xml:space="preserve"> و زمان </w:t>
      </w:r>
      <w:r w:rsidRPr="00244D5A">
        <w:rPr>
          <w:rFonts w:ascii="Calibri Light" w:eastAsia="B Titr" w:hAnsi="Calibri Light" w:cs="B Zar" w:hint="cs"/>
          <w:color w:val="000000" w:themeColor="text1"/>
          <w:sz w:val="28"/>
          <w:szCs w:val="28"/>
          <w:rtl/>
          <w14:cntxtAlts/>
        </w:rPr>
        <w:t>اسکن</w:t>
      </w:r>
      <w:r w:rsidRPr="00244D5A">
        <w:rPr>
          <w:rFonts w:ascii="Calibri Light" w:eastAsia="B Titr" w:hAnsi="Calibri Light" w:cs="B Zar"/>
          <w:color w:val="000000" w:themeColor="text1"/>
          <w:sz w:val="28"/>
          <w:szCs w:val="28"/>
          <w:rtl/>
          <w14:cntxtAlts/>
        </w:rPr>
        <w:t xml:space="preserve"> سند </w:t>
      </w:r>
      <w:r w:rsidRPr="00244D5A">
        <w:rPr>
          <w:rFonts w:ascii="Calibri Light" w:eastAsia="B Titr" w:hAnsi="Calibri Light" w:cs="B Zar" w:hint="cs"/>
          <w:color w:val="000000" w:themeColor="text1"/>
          <w:sz w:val="28"/>
          <w:szCs w:val="28"/>
          <w:rtl/>
          <w14:cntxtAlts/>
        </w:rPr>
        <w:t>می</w:t>
      </w:r>
      <w:r w:rsidRPr="00244D5A">
        <w:rPr>
          <w:rFonts w:ascii="Calibri Light" w:eastAsia="B Titr" w:hAnsi="Calibri Light" w:cs="B Zar"/>
          <w:color w:val="000000" w:themeColor="text1"/>
          <w:sz w:val="28"/>
          <w:szCs w:val="28"/>
          <w:vertAlign w:val="subscript"/>
          <w:rtl/>
          <w14:cntxtAlts/>
        </w:rPr>
        <w:softHyphen/>
      </w:r>
      <w:r w:rsidRPr="00244D5A">
        <w:rPr>
          <w:rFonts w:ascii="Calibri Light" w:eastAsia="B Titr" w:hAnsi="Calibri Light" w:cs="B Zar"/>
          <w:color w:val="000000" w:themeColor="text1"/>
          <w:sz w:val="28"/>
          <w:szCs w:val="28"/>
          <w:rtl/>
          <w14:cntxtAlts/>
        </w:rPr>
        <w:t xml:space="preserve">باشد. </w:t>
      </w:r>
      <w:r w:rsidRPr="00244D5A">
        <w:rPr>
          <w:rFonts w:ascii="Calibri Light" w:eastAsia="B Titr" w:hAnsi="Calibri Light" w:cs="B Zar" w:hint="cs"/>
          <w:color w:val="000000" w:themeColor="text1"/>
          <w:sz w:val="28"/>
          <w:szCs w:val="28"/>
          <w:rtl/>
          <w14:cntxtAlts/>
        </w:rPr>
        <w:t>فراداده</w:t>
      </w:r>
      <w:r w:rsidRPr="00244D5A">
        <w:rPr>
          <w:rFonts w:ascii="Calibri Light" w:eastAsia="B Titr" w:hAnsi="Calibri Light" w:cs="B Zar"/>
          <w:color w:val="000000" w:themeColor="text1"/>
          <w:sz w:val="28"/>
          <w:szCs w:val="28"/>
          <w:rtl/>
          <w14:cntxtAlts/>
        </w:rPr>
        <w:t xml:space="preserve"> در پس‌زم</w:t>
      </w:r>
      <w:r w:rsidRPr="00244D5A">
        <w:rPr>
          <w:rFonts w:ascii="Calibri Light" w:eastAsia="B Titr" w:hAnsi="Calibri Light" w:cs="B Zar" w:hint="cs"/>
          <w:color w:val="000000" w:themeColor="text1"/>
          <w:sz w:val="28"/>
          <w:szCs w:val="28"/>
          <w:rtl/>
          <w14:cntxtAlts/>
        </w:rPr>
        <w:t>ی</w:t>
      </w:r>
      <w:r w:rsidRPr="00244D5A">
        <w:rPr>
          <w:rFonts w:ascii="Calibri Light" w:eastAsia="B Titr" w:hAnsi="Calibri Light" w:cs="B Zar" w:hint="eastAsia"/>
          <w:color w:val="000000" w:themeColor="text1"/>
          <w:sz w:val="28"/>
          <w:szCs w:val="28"/>
          <w:rtl/>
          <w14:cntxtAlts/>
        </w:rPr>
        <w:t>نه</w:t>
      </w:r>
      <w:r w:rsidRPr="00244D5A">
        <w:rPr>
          <w:rFonts w:ascii="Calibri Light" w:eastAsia="B Titr" w:hAnsi="Calibri Light" w:cs="B Zar"/>
          <w:color w:val="000000" w:themeColor="text1"/>
          <w:sz w:val="28"/>
          <w:szCs w:val="28"/>
          <w:rtl/>
          <w14:cntxtAlts/>
        </w:rPr>
        <w:t xml:space="preserve"> س</w:t>
      </w:r>
      <w:r w:rsidRPr="00244D5A">
        <w:rPr>
          <w:rFonts w:ascii="Calibri Light" w:eastAsia="B Titr" w:hAnsi="Calibri Light" w:cs="B Zar" w:hint="cs"/>
          <w:color w:val="000000" w:themeColor="text1"/>
          <w:sz w:val="28"/>
          <w:szCs w:val="28"/>
          <w:rtl/>
          <w14:cntxtAlts/>
        </w:rPr>
        <w:t>ی</w:t>
      </w:r>
      <w:r w:rsidRPr="00244D5A">
        <w:rPr>
          <w:rFonts w:ascii="Calibri Light" w:eastAsia="B Titr" w:hAnsi="Calibri Light" w:cs="B Zar" w:hint="eastAsia"/>
          <w:color w:val="000000" w:themeColor="text1"/>
          <w:sz w:val="28"/>
          <w:szCs w:val="28"/>
          <w:rtl/>
          <w14:cntxtAlts/>
        </w:rPr>
        <w:t>ستم</w:t>
      </w:r>
      <w:r w:rsidRPr="00244D5A">
        <w:rPr>
          <w:rFonts w:ascii="Calibri Light" w:eastAsia="B Titr" w:hAnsi="Calibri Light" w:cs="B Zar"/>
          <w:color w:val="000000" w:themeColor="text1"/>
          <w:sz w:val="28"/>
          <w:szCs w:val="28"/>
          <w:rtl/>
          <w14:cntxtAlts/>
        </w:rPr>
        <w:t xml:space="preserve"> نگهدار</w:t>
      </w:r>
      <w:r w:rsidRPr="00244D5A">
        <w:rPr>
          <w:rFonts w:ascii="Calibri Light" w:eastAsia="B Titr" w:hAnsi="Calibri Light" w:cs="B Zar" w:hint="cs"/>
          <w:color w:val="000000" w:themeColor="text1"/>
          <w:sz w:val="28"/>
          <w:szCs w:val="28"/>
          <w:rtl/>
          <w14:cntxtAlts/>
        </w:rPr>
        <w:t>ی</w:t>
      </w:r>
      <w:r w:rsidRPr="00244D5A">
        <w:rPr>
          <w:rFonts w:ascii="Calibri Light" w:eastAsia="B Titr" w:hAnsi="Calibri Light" w:cs="B Zar"/>
          <w:color w:val="000000" w:themeColor="text1"/>
          <w:sz w:val="28"/>
          <w:szCs w:val="28"/>
          <w:rtl/>
          <w14:cntxtAlts/>
        </w:rPr>
        <w:t xml:space="preserve"> می‌شود</w:t>
      </w:r>
      <w:r w:rsidRPr="00244D5A">
        <w:rPr>
          <w:rFonts w:ascii="Calibri Light" w:eastAsia="B Titr" w:hAnsi="Calibri Light" w:cs="B Zar" w:hint="cs"/>
          <w:color w:val="000000" w:themeColor="text1"/>
          <w:sz w:val="28"/>
          <w:szCs w:val="28"/>
          <w:rtl/>
          <w14:cntxtAlts/>
        </w:rPr>
        <w:t xml:space="preserve">. </w:t>
      </w:r>
    </w:p>
    <w:p w14:paraId="6B6FDD60" w14:textId="77777777" w:rsidR="00247752" w:rsidRPr="00244D5A" w:rsidRDefault="00247752" w:rsidP="00247752">
      <w:pPr>
        <w:spacing w:before="120" w:after="120"/>
        <w:jc w:val="both"/>
        <w:rPr>
          <w:rFonts w:ascii="Calibri Light" w:eastAsia="B Titr" w:hAnsi="Calibri Light" w:cs="B Zar"/>
          <w:color w:val="000000" w:themeColor="text1"/>
          <w:sz w:val="28"/>
          <w:szCs w:val="28"/>
          <w:rtl/>
          <w14:cntxtAlts/>
        </w:rPr>
      </w:pPr>
      <w:r w:rsidRPr="00244D5A">
        <w:rPr>
          <w:rFonts w:ascii="Calibri Light" w:eastAsia="B Titr" w:hAnsi="Calibri Light" w:cs="B Zar" w:hint="cs"/>
          <w:color w:val="000000" w:themeColor="text1"/>
          <w:sz w:val="28"/>
          <w:szCs w:val="28"/>
          <w:rtl/>
          <w14:cntxtAlts/>
        </w:rPr>
        <w:t>تبصره: لازم است به منظور تسهیل در ایجاد فراداده، اطلاعات فراداده حتی</w:t>
      </w:r>
      <w:r w:rsidRPr="00244D5A">
        <w:rPr>
          <w:rFonts w:ascii="Calibri Light" w:eastAsia="B Titr" w:hAnsi="Calibri Light" w:cs="B Zar"/>
          <w:color w:val="000000" w:themeColor="text1"/>
          <w:sz w:val="28"/>
          <w:szCs w:val="28"/>
          <w:rtl/>
          <w14:cntxtAlts/>
        </w:rPr>
        <w:softHyphen/>
      </w:r>
      <w:r w:rsidRPr="00244D5A">
        <w:rPr>
          <w:rFonts w:ascii="Calibri Light" w:eastAsia="B Titr" w:hAnsi="Calibri Light" w:cs="B Zar" w:hint="cs"/>
          <w:color w:val="000000" w:themeColor="text1"/>
          <w:sz w:val="28"/>
          <w:szCs w:val="28"/>
          <w:rtl/>
          <w14:cntxtAlts/>
        </w:rPr>
        <w:t>المقدور از سامانه اطلاعاتی بیمارستان(</w:t>
      </w:r>
      <w:r w:rsidRPr="00244D5A">
        <w:rPr>
          <w:rFonts w:ascii="Calibri Light" w:eastAsia="B Titr" w:hAnsi="Calibri Light" w:cs="B Zar"/>
          <w:color w:val="000000" w:themeColor="text1"/>
          <w:sz w:val="28"/>
          <w:szCs w:val="28"/>
          <w14:cntxtAlts/>
        </w:rPr>
        <w:t>HIS</w:t>
      </w:r>
      <w:r w:rsidRPr="00244D5A">
        <w:rPr>
          <w:rFonts w:ascii="Calibri Light" w:eastAsia="B Titr" w:hAnsi="Calibri Light" w:cs="B Zar" w:hint="cs"/>
          <w:color w:val="000000" w:themeColor="text1"/>
          <w:sz w:val="28"/>
          <w:szCs w:val="28"/>
          <w:rtl/>
          <w14:cntxtAlts/>
        </w:rPr>
        <w:t xml:space="preserve">) فراخوانی شوند. </w:t>
      </w:r>
    </w:p>
    <w:p w14:paraId="3D8CADA7" w14:textId="77777777" w:rsidR="00247752" w:rsidRPr="00A44AEA" w:rsidRDefault="00247752" w:rsidP="004E7755">
      <w:pPr>
        <w:pStyle w:val="1"/>
        <w:rPr>
          <w:rtl/>
        </w:rPr>
      </w:pPr>
      <w:r w:rsidRPr="00A44AEA">
        <w:rPr>
          <w:rFonts w:hint="eastAsia"/>
          <w:rtl/>
        </w:rPr>
        <w:lastRenderedPageBreak/>
        <w:t>شناسه</w:t>
      </w:r>
      <w:r w:rsidRPr="00A44AEA">
        <w:rPr>
          <w:rtl/>
        </w:rPr>
        <w:t xml:space="preserve"> </w:t>
      </w:r>
      <w:r w:rsidRPr="00A44AEA">
        <w:rPr>
          <w:rFonts w:hint="eastAsia"/>
          <w:rtl/>
        </w:rPr>
        <w:t>گذار</w:t>
      </w:r>
      <w:r w:rsidRPr="00A44AEA">
        <w:rPr>
          <w:rFonts w:hint="cs"/>
          <w:rtl/>
        </w:rPr>
        <w:t>ی</w:t>
      </w:r>
      <w:r w:rsidRPr="00A44AEA">
        <w:rPr>
          <w:rtl/>
        </w:rPr>
        <w:t xml:space="preserve"> </w:t>
      </w:r>
      <w:r w:rsidRPr="00A44AEA">
        <w:rPr>
          <w:rFonts w:hint="eastAsia"/>
          <w:rtl/>
        </w:rPr>
        <w:t>فرمها</w:t>
      </w:r>
      <w:r w:rsidRPr="00A44AEA">
        <w:rPr>
          <w:rFonts w:hint="cs"/>
          <w:rtl/>
        </w:rPr>
        <w:t>ی</w:t>
      </w:r>
      <w:r w:rsidRPr="00A44AEA">
        <w:rPr>
          <w:rtl/>
        </w:rPr>
        <w:t xml:space="preserve"> </w:t>
      </w:r>
      <w:r w:rsidRPr="00A44AEA">
        <w:rPr>
          <w:rFonts w:hint="eastAsia"/>
          <w:rtl/>
        </w:rPr>
        <w:t>پرونده</w:t>
      </w:r>
    </w:p>
    <w:p w14:paraId="58EEAA38" w14:textId="77777777" w:rsidR="00247752" w:rsidRPr="008D1915" w:rsidRDefault="00247752" w:rsidP="00247752">
      <w:pPr>
        <w:pStyle w:val="2"/>
        <w:spacing w:before="120" w:after="120" w:line="276" w:lineRule="auto"/>
        <w:rPr>
          <w:rFonts w:cs="B Zar"/>
          <w:sz w:val="28"/>
          <w:szCs w:val="28"/>
          <w:rtl/>
        </w:rPr>
      </w:pPr>
      <w:r w:rsidRPr="008D1915">
        <w:rPr>
          <w:rFonts w:cs="B Zar" w:hint="cs"/>
          <w:sz w:val="28"/>
          <w:szCs w:val="28"/>
          <w:rtl/>
        </w:rPr>
        <w:t xml:space="preserve">لازم است جهت سهولت در دسترسی به </w:t>
      </w:r>
      <w:r w:rsidRPr="00244D5A">
        <w:rPr>
          <w:rFonts w:cs="B Zar" w:hint="cs"/>
          <w:color w:val="000000" w:themeColor="text1"/>
          <w:sz w:val="28"/>
          <w:szCs w:val="28"/>
          <w:rtl/>
        </w:rPr>
        <w:t>فرمهای اسکن شده از تفکیک عنوان صفحات استفاده شده و ذخیره</w:t>
      </w:r>
      <w:r w:rsidRPr="00244D5A">
        <w:rPr>
          <w:rFonts w:cs="B Zar"/>
          <w:color w:val="000000" w:themeColor="text1"/>
          <w:sz w:val="28"/>
          <w:szCs w:val="28"/>
          <w:vertAlign w:val="subscript"/>
          <w:rtl/>
        </w:rPr>
        <w:softHyphen/>
      </w:r>
      <w:r w:rsidRPr="00244D5A">
        <w:rPr>
          <w:rFonts w:cs="B Zar" w:hint="cs"/>
          <w:color w:val="000000" w:themeColor="text1"/>
          <w:sz w:val="28"/>
          <w:szCs w:val="28"/>
          <w:rtl/>
        </w:rPr>
        <w:t>سازی تصاویر فرمها براساس شناسه</w:t>
      </w:r>
      <w:r w:rsidRPr="00244D5A">
        <w:rPr>
          <w:rFonts w:cs="B Zar"/>
          <w:color w:val="000000" w:themeColor="text1"/>
          <w:sz w:val="28"/>
          <w:szCs w:val="28"/>
          <w:vertAlign w:val="subscript"/>
          <w:rtl/>
        </w:rPr>
        <w:softHyphen/>
      </w:r>
      <w:r w:rsidRPr="00244D5A">
        <w:rPr>
          <w:rFonts w:cs="B Zar" w:hint="cs"/>
          <w:color w:val="000000" w:themeColor="text1"/>
          <w:sz w:val="28"/>
          <w:szCs w:val="28"/>
          <w:rtl/>
        </w:rPr>
        <w:t xml:space="preserve">های مرتبط انجام شود(پیوست یک دستورالعمل). در واقع، </w:t>
      </w:r>
      <w:r w:rsidRPr="008D1915">
        <w:rPr>
          <w:rFonts w:cs="B Zar" w:hint="cs"/>
          <w:sz w:val="28"/>
          <w:szCs w:val="28"/>
          <w:rtl/>
        </w:rPr>
        <w:t>شناسه</w:t>
      </w:r>
      <w:r w:rsidRPr="008D1915">
        <w:rPr>
          <w:rFonts w:cs="B Zar"/>
          <w:sz w:val="28"/>
          <w:szCs w:val="28"/>
          <w:vertAlign w:val="subscript"/>
          <w:rtl/>
        </w:rPr>
        <w:softHyphen/>
      </w:r>
      <w:r w:rsidRPr="008D1915">
        <w:rPr>
          <w:rFonts w:cs="B Zar" w:hint="cs"/>
          <w:sz w:val="28"/>
          <w:szCs w:val="28"/>
          <w:rtl/>
        </w:rPr>
        <w:t>گذاری فرمهای پرونده حین فرایند اسکن براساس کدینگ استاندارد و به منظور تسهیل در بازیابی هریک از فرمهای پرونده انجام می</w:t>
      </w:r>
      <w:r w:rsidRPr="008D1915">
        <w:rPr>
          <w:rFonts w:cs="B Zar"/>
          <w:sz w:val="28"/>
          <w:szCs w:val="28"/>
          <w:vertAlign w:val="subscript"/>
          <w:rtl/>
        </w:rPr>
        <w:softHyphen/>
      </w:r>
      <w:r w:rsidRPr="008D1915">
        <w:rPr>
          <w:rFonts w:cs="B Zar" w:hint="cs"/>
          <w:sz w:val="28"/>
          <w:szCs w:val="28"/>
          <w:rtl/>
        </w:rPr>
        <w:t xml:space="preserve">شود. </w:t>
      </w:r>
    </w:p>
    <w:p w14:paraId="57051C48" w14:textId="77777777" w:rsidR="00247752" w:rsidRPr="008D1915" w:rsidRDefault="00247752" w:rsidP="00247752">
      <w:pPr>
        <w:pStyle w:val="2"/>
        <w:spacing w:before="120" w:after="120" w:line="276" w:lineRule="auto"/>
        <w:rPr>
          <w:rFonts w:cs="B Zar"/>
          <w:strike/>
          <w:sz w:val="28"/>
          <w:szCs w:val="28"/>
        </w:rPr>
      </w:pPr>
      <w:r w:rsidRPr="008D1915">
        <w:rPr>
          <w:rFonts w:cs="B Zar" w:hint="cs"/>
          <w:sz w:val="28"/>
          <w:szCs w:val="28"/>
          <w:rtl/>
        </w:rPr>
        <w:t xml:space="preserve">تبصره: در صورت استفاده از قابلیت بارکدینگ جهت شناسه گذاری فرمهای پرونده، لازم است بارکدها براساس کدینگ ابلاغی ایجاد و بر روی فرمهای پرونده چاپ شوند.  </w:t>
      </w:r>
    </w:p>
    <w:p w14:paraId="7A1ACC3F" w14:textId="77777777" w:rsidR="00247752" w:rsidRPr="003677F0" w:rsidRDefault="00247752" w:rsidP="004E7755">
      <w:pPr>
        <w:pStyle w:val="1"/>
        <w:rPr>
          <w:rtl/>
        </w:rPr>
      </w:pPr>
      <w:r w:rsidRPr="003677F0">
        <w:rPr>
          <w:rFonts w:hint="cs"/>
          <w:rtl/>
        </w:rPr>
        <w:t>ذخیره‌سازی</w:t>
      </w:r>
    </w:p>
    <w:p w14:paraId="711A81C6" w14:textId="77777777" w:rsidR="00247752" w:rsidRPr="008D1915" w:rsidRDefault="00247752" w:rsidP="00247752">
      <w:pPr>
        <w:pStyle w:val="4"/>
        <w:ind w:left="0"/>
        <w:rPr>
          <w:rFonts w:cs="B Zar"/>
          <w:sz w:val="28"/>
          <w:szCs w:val="28"/>
          <w:rtl/>
        </w:rPr>
      </w:pPr>
      <w:r w:rsidRPr="008D1915">
        <w:rPr>
          <w:rFonts w:cs="B Zar" w:hint="eastAsia"/>
          <w:sz w:val="28"/>
          <w:szCs w:val="28"/>
          <w:rtl/>
        </w:rPr>
        <w:t>ا</w:t>
      </w:r>
      <w:r w:rsidRPr="008D1915">
        <w:rPr>
          <w:rFonts w:cs="B Zar" w:hint="cs"/>
          <w:sz w:val="28"/>
          <w:szCs w:val="28"/>
          <w:rtl/>
        </w:rPr>
        <w:t>ی</w:t>
      </w:r>
      <w:r w:rsidRPr="008D1915">
        <w:rPr>
          <w:rFonts w:cs="B Zar" w:hint="eastAsia"/>
          <w:sz w:val="28"/>
          <w:szCs w:val="28"/>
          <w:rtl/>
        </w:rPr>
        <w:t>ن</w:t>
      </w:r>
      <w:r w:rsidRPr="008D1915">
        <w:rPr>
          <w:rFonts w:cs="B Zar"/>
          <w:sz w:val="28"/>
          <w:szCs w:val="28"/>
          <w:rtl/>
        </w:rPr>
        <w:t xml:space="preserve"> </w:t>
      </w:r>
      <w:r w:rsidRPr="008D1915">
        <w:rPr>
          <w:rFonts w:cs="B Zar" w:hint="eastAsia"/>
          <w:sz w:val="28"/>
          <w:szCs w:val="28"/>
          <w:rtl/>
        </w:rPr>
        <w:t>مرحله</w:t>
      </w:r>
      <w:r w:rsidRPr="008D1915">
        <w:rPr>
          <w:rFonts w:cs="B Zar"/>
          <w:sz w:val="28"/>
          <w:szCs w:val="28"/>
          <w:rtl/>
        </w:rPr>
        <w:t xml:space="preserve"> </w:t>
      </w:r>
      <w:r w:rsidRPr="008D1915">
        <w:rPr>
          <w:rFonts w:cs="B Zar" w:hint="eastAsia"/>
          <w:sz w:val="28"/>
          <w:szCs w:val="28"/>
          <w:rtl/>
        </w:rPr>
        <w:t>اشاره</w:t>
      </w:r>
      <w:r w:rsidRPr="008D1915">
        <w:rPr>
          <w:rFonts w:cs="B Zar"/>
          <w:sz w:val="28"/>
          <w:szCs w:val="28"/>
          <w:rtl/>
        </w:rPr>
        <w:t xml:space="preserve"> </w:t>
      </w:r>
      <w:r w:rsidRPr="008D1915">
        <w:rPr>
          <w:rFonts w:cs="B Zar" w:hint="eastAsia"/>
          <w:sz w:val="28"/>
          <w:szCs w:val="28"/>
          <w:rtl/>
        </w:rPr>
        <w:t>به</w:t>
      </w:r>
      <w:r w:rsidRPr="008D1915">
        <w:rPr>
          <w:rFonts w:cs="B Zar"/>
          <w:sz w:val="28"/>
          <w:szCs w:val="28"/>
          <w:rtl/>
        </w:rPr>
        <w:t xml:space="preserve"> </w:t>
      </w:r>
      <w:r w:rsidRPr="008D1915">
        <w:rPr>
          <w:rFonts w:cs="B Zar" w:hint="eastAsia"/>
          <w:sz w:val="28"/>
          <w:szCs w:val="28"/>
          <w:rtl/>
        </w:rPr>
        <w:t>مکان</w:t>
      </w:r>
      <w:r w:rsidRPr="008D1915">
        <w:rPr>
          <w:rFonts w:cs="B Zar"/>
          <w:sz w:val="28"/>
          <w:szCs w:val="28"/>
          <w:rtl/>
        </w:rPr>
        <w:t xml:space="preserve"> </w:t>
      </w:r>
      <w:r w:rsidRPr="008D1915">
        <w:rPr>
          <w:rFonts w:cs="B Zar" w:hint="eastAsia"/>
          <w:sz w:val="28"/>
          <w:szCs w:val="28"/>
          <w:rtl/>
        </w:rPr>
        <w:t>و</w:t>
      </w:r>
      <w:r w:rsidRPr="008D1915">
        <w:rPr>
          <w:rFonts w:cs="B Zar"/>
          <w:sz w:val="28"/>
          <w:szCs w:val="28"/>
          <w:rtl/>
        </w:rPr>
        <w:t xml:space="preserve"> </w:t>
      </w:r>
      <w:r w:rsidRPr="008D1915">
        <w:rPr>
          <w:rFonts w:cs="B Zar" w:hint="eastAsia"/>
          <w:sz w:val="28"/>
          <w:szCs w:val="28"/>
          <w:rtl/>
        </w:rPr>
        <w:t>چگونگ</w:t>
      </w:r>
      <w:r w:rsidRPr="008D1915">
        <w:rPr>
          <w:rFonts w:cs="B Zar" w:hint="cs"/>
          <w:sz w:val="28"/>
          <w:szCs w:val="28"/>
          <w:rtl/>
        </w:rPr>
        <w:t>ی</w:t>
      </w:r>
      <w:r w:rsidRPr="008D1915">
        <w:rPr>
          <w:rFonts w:cs="B Zar"/>
          <w:sz w:val="28"/>
          <w:szCs w:val="28"/>
          <w:rtl/>
        </w:rPr>
        <w:t xml:space="preserve"> </w:t>
      </w:r>
      <w:r w:rsidRPr="008D1915">
        <w:rPr>
          <w:rFonts w:cs="B Zar" w:hint="eastAsia"/>
          <w:sz w:val="28"/>
          <w:szCs w:val="28"/>
          <w:rtl/>
        </w:rPr>
        <w:t>ذخ</w:t>
      </w:r>
      <w:r w:rsidRPr="008D1915">
        <w:rPr>
          <w:rFonts w:cs="B Zar" w:hint="cs"/>
          <w:sz w:val="28"/>
          <w:szCs w:val="28"/>
          <w:rtl/>
        </w:rPr>
        <w:t>ی</w:t>
      </w:r>
      <w:r w:rsidRPr="008D1915">
        <w:rPr>
          <w:rFonts w:cs="B Zar" w:hint="eastAsia"/>
          <w:sz w:val="28"/>
          <w:szCs w:val="28"/>
          <w:rtl/>
        </w:rPr>
        <w:t>ره</w:t>
      </w:r>
      <w:r w:rsidRPr="008D1915">
        <w:rPr>
          <w:rFonts w:cs="B Zar" w:hint="cs"/>
          <w:sz w:val="28"/>
          <w:szCs w:val="28"/>
          <w:rtl/>
        </w:rPr>
        <w:t>‌</w:t>
      </w:r>
      <w:r w:rsidRPr="008D1915">
        <w:rPr>
          <w:rFonts w:cs="B Zar" w:hint="eastAsia"/>
          <w:sz w:val="28"/>
          <w:szCs w:val="28"/>
          <w:rtl/>
        </w:rPr>
        <w:t>ساز</w:t>
      </w:r>
      <w:r w:rsidRPr="008D1915">
        <w:rPr>
          <w:rFonts w:cs="B Zar" w:hint="cs"/>
          <w:sz w:val="28"/>
          <w:szCs w:val="28"/>
          <w:rtl/>
        </w:rPr>
        <w:t>ی</w:t>
      </w:r>
      <w:r w:rsidRPr="008D1915">
        <w:rPr>
          <w:rFonts w:cs="B Zar"/>
          <w:sz w:val="28"/>
          <w:szCs w:val="28"/>
          <w:rtl/>
        </w:rPr>
        <w:t xml:space="preserve"> </w:t>
      </w:r>
      <w:r w:rsidRPr="008D1915">
        <w:rPr>
          <w:rFonts w:cs="B Zar" w:hint="eastAsia"/>
          <w:sz w:val="28"/>
          <w:szCs w:val="28"/>
          <w:rtl/>
        </w:rPr>
        <w:t>اسناد</w:t>
      </w:r>
      <w:r w:rsidRPr="008D1915">
        <w:rPr>
          <w:rFonts w:cs="B Zar"/>
          <w:sz w:val="28"/>
          <w:szCs w:val="28"/>
          <w:rtl/>
        </w:rPr>
        <w:t xml:space="preserve"> </w:t>
      </w:r>
      <w:r w:rsidRPr="008D1915">
        <w:rPr>
          <w:rFonts w:cs="B Zar" w:hint="eastAsia"/>
          <w:sz w:val="28"/>
          <w:szCs w:val="28"/>
          <w:rtl/>
        </w:rPr>
        <w:t>اسکن</w:t>
      </w:r>
      <w:r w:rsidRPr="008D1915">
        <w:rPr>
          <w:rFonts w:cs="B Zar"/>
          <w:sz w:val="28"/>
          <w:szCs w:val="28"/>
          <w:rtl/>
        </w:rPr>
        <w:t xml:space="preserve"> </w:t>
      </w:r>
      <w:r w:rsidRPr="008D1915">
        <w:rPr>
          <w:rFonts w:cs="B Zar" w:hint="eastAsia"/>
          <w:sz w:val="28"/>
          <w:szCs w:val="28"/>
          <w:rtl/>
        </w:rPr>
        <w:t>شده</w:t>
      </w:r>
      <w:r w:rsidRPr="008D1915">
        <w:rPr>
          <w:rFonts w:cs="B Zar"/>
          <w:sz w:val="28"/>
          <w:szCs w:val="28"/>
          <w:rtl/>
        </w:rPr>
        <w:t xml:space="preserve"> </w:t>
      </w:r>
      <w:r w:rsidRPr="008D1915">
        <w:rPr>
          <w:rFonts w:cs="B Zar" w:hint="eastAsia"/>
          <w:sz w:val="28"/>
          <w:szCs w:val="28"/>
          <w:rtl/>
        </w:rPr>
        <w:t>دارد</w:t>
      </w:r>
      <w:r w:rsidRPr="008D1915">
        <w:rPr>
          <w:rFonts w:cs="B Zar"/>
          <w:sz w:val="28"/>
          <w:szCs w:val="28"/>
          <w:rtl/>
        </w:rPr>
        <w:t xml:space="preserve">. </w:t>
      </w:r>
      <w:r w:rsidRPr="008D1915">
        <w:rPr>
          <w:rFonts w:cs="B Zar" w:hint="eastAsia"/>
          <w:sz w:val="28"/>
          <w:szCs w:val="28"/>
          <w:rtl/>
        </w:rPr>
        <w:t>برخ</w:t>
      </w:r>
      <w:r w:rsidRPr="008D1915">
        <w:rPr>
          <w:rFonts w:cs="B Zar" w:hint="cs"/>
          <w:sz w:val="28"/>
          <w:szCs w:val="28"/>
          <w:rtl/>
        </w:rPr>
        <w:t>ی</w:t>
      </w:r>
      <w:r w:rsidRPr="008D1915">
        <w:rPr>
          <w:rFonts w:cs="B Zar"/>
          <w:sz w:val="28"/>
          <w:szCs w:val="28"/>
          <w:rtl/>
        </w:rPr>
        <w:t xml:space="preserve"> </w:t>
      </w:r>
      <w:r w:rsidRPr="008D1915">
        <w:rPr>
          <w:rFonts w:cs="B Zar" w:hint="eastAsia"/>
          <w:sz w:val="28"/>
          <w:szCs w:val="28"/>
          <w:rtl/>
        </w:rPr>
        <w:t>از</w:t>
      </w:r>
      <w:r w:rsidRPr="008D1915">
        <w:rPr>
          <w:rFonts w:cs="B Zar"/>
          <w:sz w:val="28"/>
          <w:szCs w:val="28"/>
          <w:rtl/>
        </w:rPr>
        <w:t xml:space="preserve"> </w:t>
      </w:r>
      <w:r w:rsidRPr="008D1915">
        <w:rPr>
          <w:rFonts w:cs="B Zar" w:hint="eastAsia"/>
          <w:sz w:val="28"/>
          <w:szCs w:val="28"/>
          <w:rtl/>
        </w:rPr>
        <w:t>مسائل</w:t>
      </w:r>
      <w:r w:rsidRPr="008D1915">
        <w:rPr>
          <w:rFonts w:cs="B Zar"/>
          <w:sz w:val="28"/>
          <w:szCs w:val="28"/>
          <w:rtl/>
        </w:rPr>
        <w:t xml:space="preserve"> </w:t>
      </w:r>
      <w:r w:rsidRPr="008D1915">
        <w:rPr>
          <w:rFonts w:cs="B Zar" w:hint="eastAsia"/>
          <w:sz w:val="28"/>
          <w:szCs w:val="28"/>
          <w:rtl/>
        </w:rPr>
        <w:t>قابل</w:t>
      </w:r>
      <w:r w:rsidRPr="008D1915">
        <w:rPr>
          <w:rFonts w:cs="B Zar"/>
          <w:sz w:val="28"/>
          <w:szCs w:val="28"/>
          <w:rtl/>
        </w:rPr>
        <w:t xml:space="preserve"> </w:t>
      </w:r>
      <w:r w:rsidRPr="008D1915">
        <w:rPr>
          <w:rFonts w:cs="B Zar" w:hint="eastAsia"/>
          <w:sz w:val="28"/>
          <w:szCs w:val="28"/>
          <w:rtl/>
        </w:rPr>
        <w:t>توجه</w:t>
      </w:r>
      <w:r w:rsidRPr="008D1915">
        <w:rPr>
          <w:rFonts w:cs="B Zar"/>
          <w:sz w:val="28"/>
          <w:szCs w:val="28"/>
          <w:rtl/>
        </w:rPr>
        <w:t xml:space="preserve"> </w:t>
      </w:r>
      <w:r w:rsidRPr="008D1915">
        <w:rPr>
          <w:rFonts w:cs="B Zar" w:hint="eastAsia"/>
          <w:sz w:val="28"/>
          <w:szCs w:val="28"/>
          <w:rtl/>
        </w:rPr>
        <w:t>در</w:t>
      </w:r>
      <w:r w:rsidRPr="008D1915">
        <w:rPr>
          <w:rFonts w:cs="B Zar"/>
          <w:sz w:val="28"/>
          <w:szCs w:val="28"/>
          <w:rtl/>
        </w:rPr>
        <w:t xml:space="preserve"> </w:t>
      </w:r>
      <w:r w:rsidRPr="008D1915">
        <w:rPr>
          <w:rFonts w:cs="B Zar" w:hint="eastAsia"/>
          <w:sz w:val="28"/>
          <w:szCs w:val="28"/>
          <w:rtl/>
        </w:rPr>
        <w:t>ا</w:t>
      </w:r>
      <w:r w:rsidRPr="008D1915">
        <w:rPr>
          <w:rFonts w:cs="B Zar" w:hint="cs"/>
          <w:sz w:val="28"/>
          <w:szCs w:val="28"/>
          <w:rtl/>
        </w:rPr>
        <w:t>ی</w:t>
      </w:r>
      <w:r w:rsidRPr="008D1915">
        <w:rPr>
          <w:rFonts w:cs="B Zar" w:hint="eastAsia"/>
          <w:sz w:val="28"/>
          <w:szCs w:val="28"/>
          <w:rtl/>
        </w:rPr>
        <w:t>ن</w:t>
      </w:r>
      <w:r w:rsidRPr="008D1915">
        <w:rPr>
          <w:rFonts w:cs="B Zar" w:hint="cs"/>
          <w:sz w:val="28"/>
          <w:szCs w:val="28"/>
          <w:rtl/>
        </w:rPr>
        <w:t xml:space="preserve"> </w:t>
      </w:r>
      <w:r w:rsidRPr="008D1915">
        <w:rPr>
          <w:rFonts w:cs="B Zar" w:hint="eastAsia"/>
          <w:sz w:val="28"/>
          <w:szCs w:val="28"/>
          <w:rtl/>
        </w:rPr>
        <w:t>مرحله،</w:t>
      </w:r>
      <w:r w:rsidRPr="008D1915">
        <w:rPr>
          <w:rFonts w:cs="B Zar"/>
          <w:sz w:val="28"/>
          <w:szCs w:val="28"/>
          <w:rtl/>
        </w:rPr>
        <w:t xml:space="preserve"> </w:t>
      </w:r>
      <w:r w:rsidRPr="008D1915">
        <w:rPr>
          <w:rFonts w:cs="B Zar" w:hint="eastAsia"/>
          <w:sz w:val="28"/>
          <w:szCs w:val="28"/>
          <w:rtl/>
        </w:rPr>
        <w:t>امن</w:t>
      </w:r>
      <w:r w:rsidRPr="008D1915">
        <w:rPr>
          <w:rFonts w:cs="B Zar" w:hint="cs"/>
          <w:sz w:val="28"/>
          <w:szCs w:val="28"/>
          <w:rtl/>
        </w:rPr>
        <w:t>ی</w:t>
      </w:r>
      <w:r w:rsidRPr="008D1915">
        <w:rPr>
          <w:rFonts w:cs="B Zar" w:hint="eastAsia"/>
          <w:sz w:val="28"/>
          <w:szCs w:val="28"/>
          <w:rtl/>
        </w:rPr>
        <w:t>ت</w:t>
      </w:r>
      <w:r w:rsidRPr="008D1915">
        <w:rPr>
          <w:rFonts w:cs="B Zar"/>
          <w:sz w:val="28"/>
          <w:szCs w:val="28"/>
          <w:rtl/>
        </w:rPr>
        <w:t xml:space="preserve"> </w:t>
      </w:r>
      <w:r w:rsidRPr="008D1915">
        <w:rPr>
          <w:rFonts w:cs="B Zar" w:hint="eastAsia"/>
          <w:sz w:val="28"/>
          <w:szCs w:val="28"/>
          <w:rtl/>
        </w:rPr>
        <w:t>تصاو</w:t>
      </w:r>
      <w:r w:rsidRPr="008D1915">
        <w:rPr>
          <w:rFonts w:cs="B Zar" w:hint="cs"/>
          <w:sz w:val="28"/>
          <w:szCs w:val="28"/>
          <w:rtl/>
        </w:rPr>
        <w:t>ی</w:t>
      </w:r>
      <w:r w:rsidRPr="008D1915">
        <w:rPr>
          <w:rFonts w:cs="B Zar" w:hint="eastAsia"/>
          <w:sz w:val="28"/>
          <w:szCs w:val="28"/>
          <w:rtl/>
        </w:rPr>
        <w:t>ر،</w:t>
      </w:r>
      <w:r w:rsidRPr="008D1915">
        <w:rPr>
          <w:rFonts w:cs="B Zar"/>
          <w:sz w:val="28"/>
          <w:szCs w:val="28"/>
          <w:rtl/>
        </w:rPr>
        <w:t xml:space="preserve"> </w:t>
      </w:r>
      <w:r w:rsidRPr="008D1915">
        <w:rPr>
          <w:rFonts w:cs="B Zar" w:hint="eastAsia"/>
          <w:sz w:val="28"/>
          <w:szCs w:val="28"/>
          <w:rtl/>
        </w:rPr>
        <w:t>منابع</w:t>
      </w:r>
      <w:r w:rsidRPr="008D1915">
        <w:rPr>
          <w:rFonts w:cs="B Zar"/>
          <w:sz w:val="28"/>
          <w:szCs w:val="28"/>
          <w:rtl/>
        </w:rPr>
        <w:t xml:space="preserve"> </w:t>
      </w:r>
      <w:r w:rsidRPr="008D1915">
        <w:rPr>
          <w:rFonts w:cs="B Zar" w:hint="cs"/>
          <w:sz w:val="28"/>
          <w:szCs w:val="28"/>
          <w:rtl/>
        </w:rPr>
        <w:t>ذخیره‌سازی</w:t>
      </w:r>
      <w:r w:rsidRPr="008D1915">
        <w:rPr>
          <w:rFonts w:cs="B Zar" w:hint="eastAsia"/>
          <w:sz w:val="28"/>
          <w:szCs w:val="28"/>
          <w:rtl/>
        </w:rPr>
        <w:t>،</w:t>
      </w:r>
      <w:r w:rsidRPr="008D1915">
        <w:rPr>
          <w:rFonts w:cs="B Zar"/>
          <w:sz w:val="28"/>
          <w:szCs w:val="28"/>
          <w:rtl/>
        </w:rPr>
        <w:t xml:space="preserve"> </w:t>
      </w:r>
      <w:r w:rsidRPr="008D1915">
        <w:rPr>
          <w:rFonts w:cs="B Zar" w:hint="eastAsia"/>
          <w:sz w:val="28"/>
          <w:szCs w:val="28"/>
          <w:rtl/>
        </w:rPr>
        <w:t>پشت</w:t>
      </w:r>
      <w:r w:rsidRPr="008D1915">
        <w:rPr>
          <w:rFonts w:cs="B Zar" w:hint="cs"/>
          <w:sz w:val="28"/>
          <w:szCs w:val="28"/>
          <w:rtl/>
        </w:rPr>
        <w:t>ی</w:t>
      </w:r>
      <w:r w:rsidRPr="008D1915">
        <w:rPr>
          <w:rFonts w:cs="B Zar" w:hint="eastAsia"/>
          <w:sz w:val="28"/>
          <w:szCs w:val="28"/>
          <w:rtl/>
        </w:rPr>
        <w:t>بان</w:t>
      </w:r>
      <w:r w:rsidRPr="008D1915">
        <w:rPr>
          <w:rFonts w:cs="B Zar" w:hint="cs"/>
          <w:sz w:val="28"/>
          <w:szCs w:val="28"/>
          <w:rtl/>
        </w:rPr>
        <w:t>‌</w:t>
      </w:r>
      <w:r w:rsidRPr="008D1915">
        <w:rPr>
          <w:rFonts w:cs="B Zar" w:hint="eastAsia"/>
          <w:sz w:val="28"/>
          <w:szCs w:val="28"/>
          <w:rtl/>
        </w:rPr>
        <w:t>گ</w:t>
      </w:r>
      <w:r w:rsidRPr="008D1915">
        <w:rPr>
          <w:rFonts w:cs="B Zar" w:hint="cs"/>
          <w:sz w:val="28"/>
          <w:szCs w:val="28"/>
          <w:rtl/>
        </w:rPr>
        <w:t>ی</w:t>
      </w:r>
      <w:r w:rsidRPr="008D1915">
        <w:rPr>
          <w:rFonts w:cs="B Zar" w:hint="eastAsia"/>
          <w:sz w:val="28"/>
          <w:szCs w:val="28"/>
          <w:rtl/>
        </w:rPr>
        <w:t>ر</w:t>
      </w:r>
      <w:r w:rsidRPr="008D1915">
        <w:rPr>
          <w:rFonts w:cs="B Zar" w:hint="cs"/>
          <w:sz w:val="28"/>
          <w:szCs w:val="28"/>
          <w:rtl/>
        </w:rPr>
        <w:t>ی</w:t>
      </w:r>
      <w:r w:rsidRPr="008D1915">
        <w:rPr>
          <w:rFonts w:cs="B Zar"/>
          <w:sz w:val="28"/>
          <w:szCs w:val="28"/>
          <w:rtl/>
        </w:rPr>
        <w:t xml:space="preserve"> </w:t>
      </w:r>
      <w:r w:rsidRPr="008D1915">
        <w:rPr>
          <w:rFonts w:cs="B Zar" w:hint="eastAsia"/>
          <w:sz w:val="28"/>
          <w:szCs w:val="28"/>
          <w:rtl/>
        </w:rPr>
        <w:t>و</w:t>
      </w:r>
      <w:r w:rsidRPr="008D1915">
        <w:rPr>
          <w:rFonts w:cs="B Zar"/>
          <w:sz w:val="28"/>
          <w:szCs w:val="28"/>
          <w:rtl/>
        </w:rPr>
        <w:t xml:space="preserve"> </w:t>
      </w:r>
      <w:r w:rsidRPr="008D1915">
        <w:rPr>
          <w:rFonts w:cs="B Zar" w:hint="eastAsia"/>
          <w:sz w:val="28"/>
          <w:szCs w:val="28"/>
          <w:rtl/>
        </w:rPr>
        <w:t>غ</w:t>
      </w:r>
      <w:r w:rsidRPr="008D1915">
        <w:rPr>
          <w:rFonts w:cs="B Zar" w:hint="cs"/>
          <w:sz w:val="28"/>
          <w:szCs w:val="28"/>
          <w:rtl/>
        </w:rPr>
        <w:t>ی</w:t>
      </w:r>
      <w:r w:rsidRPr="008D1915">
        <w:rPr>
          <w:rFonts w:cs="B Zar" w:hint="eastAsia"/>
          <w:sz w:val="28"/>
          <w:szCs w:val="28"/>
          <w:rtl/>
        </w:rPr>
        <w:t>ره</w:t>
      </w:r>
      <w:r w:rsidRPr="008D1915">
        <w:rPr>
          <w:rFonts w:cs="B Zar"/>
          <w:sz w:val="28"/>
          <w:szCs w:val="28"/>
          <w:rtl/>
        </w:rPr>
        <w:t xml:space="preserve"> </w:t>
      </w:r>
      <w:r w:rsidRPr="008D1915">
        <w:rPr>
          <w:rFonts w:cs="B Zar" w:hint="eastAsia"/>
          <w:sz w:val="28"/>
          <w:szCs w:val="28"/>
          <w:rtl/>
        </w:rPr>
        <w:t>است</w:t>
      </w:r>
      <w:r w:rsidRPr="008D1915">
        <w:rPr>
          <w:rFonts w:cs="B Zar"/>
          <w:sz w:val="28"/>
          <w:szCs w:val="28"/>
          <w:rtl/>
        </w:rPr>
        <w:t>.</w:t>
      </w:r>
    </w:p>
    <w:p w14:paraId="20F1708F" w14:textId="77777777" w:rsidR="00247752" w:rsidRPr="001554F1" w:rsidRDefault="00247752" w:rsidP="004E7755">
      <w:pPr>
        <w:pStyle w:val="1"/>
      </w:pPr>
      <w:r w:rsidRPr="001554F1">
        <w:rPr>
          <w:rFonts w:hint="cs"/>
          <w:rtl/>
        </w:rPr>
        <w:t>منابع ذخیره‌سازی</w:t>
      </w:r>
    </w:p>
    <w:p w14:paraId="6977D984" w14:textId="77777777" w:rsidR="00247752" w:rsidRPr="008D1915" w:rsidRDefault="00247752" w:rsidP="00247752">
      <w:pPr>
        <w:pStyle w:val="40"/>
        <w:rPr>
          <w:rtl/>
        </w:rPr>
      </w:pPr>
      <w:r w:rsidRPr="008D1915">
        <w:rPr>
          <w:rFonts w:hint="cs"/>
          <w:rtl/>
        </w:rPr>
        <w:t>نگهداری از اسناد الکترونیک اسکن شده</w:t>
      </w:r>
    </w:p>
    <w:p w14:paraId="35E0864E" w14:textId="77777777" w:rsidR="00247752" w:rsidRPr="008D1915" w:rsidRDefault="00247752" w:rsidP="001554F1">
      <w:pPr>
        <w:pStyle w:val="20"/>
      </w:pPr>
      <w:r w:rsidRPr="008D1915">
        <w:rPr>
          <w:rFonts w:hint="cs"/>
          <w:rtl/>
        </w:rPr>
        <w:t>پشتیبان‌گیری</w:t>
      </w:r>
      <w:r w:rsidR="001554F1">
        <w:rPr>
          <w:rFonts w:hint="cs"/>
          <w:rtl/>
        </w:rPr>
        <w:t xml:space="preserve"> از آرشیو داخل بیمارستان</w:t>
      </w:r>
    </w:p>
    <w:p w14:paraId="018D20A7" w14:textId="77777777" w:rsidR="00247752" w:rsidRPr="00244D5A" w:rsidRDefault="00247752" w:rsidP="00247752">
      <w:pPr>
        <w:pStyle w:val="4"/>
        <w:spacing w:before="120" w:after="120" w:line="276" w:lineRule="auto"/>
        <w:ind w:left="0"/>
        <w:rPr>
          <w:rFonts w:cs="B Zar"/>
          <w:color w:val="000000" w:themeColor="text1"/>
          <w:sz w:val="28"/>
          <w:szCs w:val="28"/>
          <w:u w:val="single"/>
          <w:rtl/>
        </w:rPr>
      </w:pPr>
      <w:r w:rsidRPr="00244D5A">
        <w:rPr>
          <w:rFonts w:cs="B Zar" w:hint="cs"/>
          <w:color w:val="000000" w:themeColor="text1"/>
          <w:sz w:val="28"/>
          <w:szCs w:val="28"/>
          <w:u w:val="single"/>
          <w:rtl/>
        </w:rPr>
        <w:t>به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منظور حفظ</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و</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نگهداری</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از</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اطلاعات</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بایگانی الکترونیک</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لازم است</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به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صورت</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دوره‌ای</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از</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بانک</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اطلاعاتی</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نرم‌افزار‌های مدیریت اسناد،</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3</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نسخه پشتیبان</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تهیه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گردد</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 xml:space="preserve">که حتما </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یک</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نسخه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از آن باید</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در محلی خارج از بایگانی و اتاق سرور و در دفتر بالاترین مقام اجرایی بیمارستان نگهداری</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و</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دو نسخه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دیگر</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در</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یک</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محل</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امن</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و واجد شرایط لازم در</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داخل بایگانی یا در اتاق سرورها نگهداری</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شود</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به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منظور</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مدیریت</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نسخه‌های پشتیبان</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تهیه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شده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لازم</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است</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تاریخ</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ایجاد</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هر</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نسخه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ایجاد</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شده</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ثبت</w:t>
      </w:r>
      <w:r w:rsidRPr="00244D5A">
        <w:rPr>
          <w:rFonts w:cs="B Zar"/>
          <w:color w:val="000000" w:themeColor="text1"/>
          <w:sz w:val="28"/>
          <w:szCs w:val="28"/>
          <w:u w:val="single"/>
        </w:rPr>
        <w:t xml:space="preserve"> </w:t>
      </w:r>
      <w:r w:rsidRPr="00244D5A">
        <w:rPr>
          <w:rFonts w:cs="B Zar" w:hint="cs"/>
          <w:color w:val="000000" w:themeColor="text1"/>
          <w:sz w:val="28"/>
          <w:szCs w:val="28"/>
          <w:u w:val="single"/>
          <w:rtl/>
        </w:rPr>
        <w:t>گردد.</w:t>
      </w:r>
    </w:p>
    <w:p w14:paraId="1E2A50A1" w14:textId="77777777" w:rsidR="00247752" w:rsidRPr="00244D5A" w:rsidRDefault="00247752" w:rsidP="00247752">
      <w:pPr>
        <w:pStyle w:val="4"/>
        <w:spacing w:before="120" w:after="120" w:line="276" w:lineRule="auto"/>
        <w:ind w:left="0"/>
        <w:rPr>
          <w:rFonts w:cs="B Zar"/>
          <w:color w:val="000000" w:themeColor="text1"/>
          <w:sz w:val="28"/>
          <w:szCs w:val="28"/>
          <w:rtl/>
        </w:rPr>
      </w:pPr>
      <w:r w:rsidRPr="00244D5A">
        <w:rPr>
          <w:rFonts w:cs="B Zar" w:hint="cs"/>
          <w:color w:val="000000" w:themeColor="text1"/>
          <w:sz w:val="28"/>
          <w:szCs w:val="28"/>
          <w:rtl/>
        </w:rPr>
        <w:t>روش مناسب تهیه نسخه پشتیبان به شرح زیر می‌باشد:</w:t>
      </w:r>
    </w:p>
    <w:p w14:paraId="5863FF8A" w14:textId="77777777" w:rsidR="00247752" w:rsidRPr="00244D5A" w:rsidRDefault="00247752" w:rsidP="00AB5E9A">
      <w:pPr>
        <w:pStyle w:val="40"/>
        <w:numPr>
          <w:ilvl w:val="0"/>
          <w:numId w:val="11"/>
        </w:numPr>
        <w:rPr>
          <w:b w:val="0"/>
          <w:bCs w:val="0"/>
          <w:color w:val="000000" w:themeColor="text1"/>
          <w:sz w:val="28"/>
          <w:szCs w:val="28"/>
          <w:rtl/>
        </w:rPr>
      </w:pPr>
      <w:r w:rsidRPr="00244D5A">
        <w:rPr>
          <w:rFonts w:hint="cs"/>
          <w:b w:val="0"/>
          <w:bCs w:val="0"/>
          <w:color w:val="000000" w:themeColor="text1"/>
          <w:sz w:val="28"/>
          <w:szCs w:val="28"/>
          <w:rtl/>
        </w:rPr>
        <w:lastRenderedPageBreak/>
        <w:t xml:space="preserve">یک نسخه از فایل پشتیبان بر روی منابع </w:t>
      </w:r>
      <w:r w:rsidRPr="00244D5A">
        <w:rPr>
          <w:rFonts w:hint="eastAsia"/>
          <w:b w:val="0"/>
          <w:bCs w:val="0"/>
          <w:color w:val="000000" w:themeColor="text1"/>
          <w:sz w:val="28"/>
          <w:szCs w:val="28"/>
          <w:rtl/>
        </w:rPr>
        <w:t>ذخ</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ره‌ساز</w:t>
      </w:r>
      <w:r w:rsidRPr="00244D5A">
        <w:rPr>
          <w:rFonts w:hint="cs"/>
          <w:b w:val="0"/>
          <w:bCs w:val="0"/>
          <w:color w:val="000000" w:themeColor="text1"/>
          <w:sz w:val="28"/>
          <w:szCs w:val="28"/>
          <w:rtl/>
        </w:rPr>
        <w:t>ی</w:t>
      </w:r>
      <w:r w:rsidRPr="00244D5A">
        <w:rPr>
          <w:b w:val="0"/>
          <w:bCs w:val="0"/>
          <w:color w:val="000000" w:themeColor="text1"/>
          <w:sz w:val="28"/>
          <w:szCs w:val="28"/>
          <w:rtl/>
        </w:rPr>
        <w:t xml:space="preserve"> </w:t>
      </w:r>
      <w:r w:rsidRPr="00244D5A">
        <w:rPr>
          <w:b w:val="0"/>
          <w:bCs w:val="0"/>
          <w:color w:val="000000" w:themeColor="text1"/>
          <w:sz w:val="28"/>
          <w:szCs w:val="28"/>
        </w:rPr>
        <w:t xml:space="preserve"> SAN</w:t>
      </w:r>
      <w:r w:rsidRPr="00244D5A">
        <w:rPr>
          <w:rFonts w:hint="eastAsia"/>
          <w:b w:val="0"/>
          <w:bCs w:val="0"/>
          <w:color w:val="000000" w:themeColor="text1"/>
          <w:sz w:val="28"/>
          <w:szCs w:val="28"/>
          <w:rtl/>
        </w:rPr>
        <w:t>،</w:t>
      </w:r>
      <w:r w:rsidRPr="00244D5A">
        <w:rPr>
          <w:b w:val="0"/>
          <w:bCs w:val="0"/>
          <w:color w:val="000000" w:themeColor="text1"/>
          <w:sz w:val="28"/>
          <w:szCs w:val="28"/>
        </w:rPr>
        <w:t>NAS</w:t>
      </w:r>
      <w:r w:rsidRPr="00244D5A">
        <w:rPr>
          <w:b w:val="0"/>
          <w:bCs w:val="0"/>
          <w:color w:val="000000" w:themeColor="text1"/>
          <w:sz w:val="28"/>
          <w:szCs w:val="28"/>
          <w:rtl/>
        </w:rPr>
        <w:t xml:space="preserve"> (هر </w:t>
      </w:r>
      <w:r w:rsidRPr="00244D5A">
        <w:rPr>
          <w:rFonts w:hint="eastAsia"/>
          <w:b w:val="0"/>
          <w:bCs w:val="0"/>
          <w:color w:val="000000" w:themeColor="text1"/>
          <w:sz w:val="28"/>
          <w:szCs w:val="28"/>
          <w:rtl/>
        </w:rPr>
        <w:t>روز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د</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انجام</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شود</w:t>
      </w:r>
      <w:r w:rsidRPr="00244D5A">
        <w:rPr>
          <w:rFonts w:hint="cs"/>
          <w:b w:val="0"/>
          <w:bCs w:val="0"/>
          <w:color w:val="000000" w:themeColor="text1"/>
          <w:sz w:val="28"/>
          <w:szCs w:val="28"/>
          <w:rtl/>
        </w:rPr>
        <w:t>.</w:t>
      </w:r>
    </w:p>
    <w:p w14:paraId="0F4F2851" w14:textId="77777777" w:rsidR="00247752" w:rsidRPr="00244D5A" w:rsidRDefault="00247752" w:rsidP="00AB5E9A">
      <w:pPr>
        <w:pStyle w:val="40"/>
        <w:numPr>
          <w:ilvl w:val="0"/>
          <w:numId w:val="11"/>
        </w:numPr>
        <w:rPr>
          <w:b w:val="0"/>
          <w:bCs w:val="0"/>
          <w:color w:val="000000" w:themeColor="text1"/>
          <w:sz w:val="28"/>
          <w:szCs w:val="28"/>
          <w:rtl/>
        </w:rPr>
      </w:pP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ک</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نسخه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فا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ل</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پشت</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بان</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خارج</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سرور</w:t>
      </w:r>
      <w:r w:rsidRPr="00244D5A">
        <w:rPr>
          <w:b w:val="0"/>
          <w:bCs w:val="0"/>
          <w:color w:val="000000" w:themeColor="text1"/>
          <w:sz w:val="28"/>
          <w:szCs w:val="28"/>
          <w:rtl/>
        </w:rPr>
        <w:t xml:space="preserve"> (هر </w:t>
      </w:r>
      <w:r w:rsidRPr="00244D5A">
        <w:rPr>
          <w:rFonts w:hint="eastAsia"/>
          <w:b w:val="0"/>
          <w:bCs w:val="0"/>
          <w:color w:val="000000" w:themeColor="text1"/>
          <w:sz w:val="28"/>
          <w:szCs w:val="28"/>
          <w:rtl/>
        </w:rPr>
        <w:t>هفته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با</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استفاده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نوار</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مغناط</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س</w:t>
      </w:r>
      <w:r w:rsidRPr="00244D5A">
        <w:rPr>
          <w:rFonts w:hint="cs"/>
          <w:b w:val="0"/>
          <w:bCs w:val="0"/>
          <w:color w:val="000000" w:themeColor="text1"/>
          <w:sz w:val="28"/>
          <w:szCs w:val="28"/>
          <w:rtl/>
        </w:rPr>
        <w:t>ی</w:t>
      </w:r>
      <w:r w:rsidRPr="00244D5A">
        <w:rPr>
          <w:b w:val="0"/>
          <w:bCs w:val="0"/>
          <w:color w:val="000000" w:themeColor="text1"/>
          <w:sz w:val="28"/>
          <w:szCs w:val="28"/>
          <w:rtl/>
        </w:rPr>
        <w:t>(</w:t>
      </w:r>
      <w:r w:rsidRPr="00244D5A">
        <w:rPr>
          <w:b w:val="0"/>
          <w:bCs w:val="0"/>
          <w:color w:val="000000" w:themeColor="text1"/>
          <w:sz w:val="28"/>
          <w:szCs w:val="28"/>
        </w:rPr>
        <w:t>TAPE</w:t>
      </w:r>
      <w:r w:rsidRPr="00244D5A">
        <w:rPr>
          <w:b w:val="0"/>
          <w:bCs w:val="0"/>
          <w:color w:val="000000" w:themeColor="text1"/>
          <w:sz w:val="28"/>
          <w:szCs w:val="28"/>
          <w:rtl/>
        </w:rPr>
        <w:t>) به ص</w:t>
      </w:r>
      <w:r w:rsidRPr="00244D5A">
        <w:rPr>
          <w:rFonts w:hint="eastAsia"/>
          <w:b w:val="0"/>
          <w:bCs w:val="0"/>
          <w:color w:val="000000" w:themeColor="text1"/>
          <w:sz w:val="28"/>
          <w:szCs w:val="28"/>
          <w:rtl/>
        </w:rPr>
        <w:t>ورت</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آفلا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ن</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گرفته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شود</w:t>
      </w:r>
      <w:r w:rsidRPr="00244D5A">
        <w:rPr>
          <w:b w:val="0"/>
          <w:bCs w:val="0"/>
          <w:color w:val="000000" w:themeColor="text1"/>
          <w:sz w:val="28"/>
          <w:szCs w:val="28"/>
          <w:rtl/>
        </w:rPr>
        <w:t>.</w:t>
      </w:r>
      <w:r w:rsidRPr="00244D5A">
        <w:rPr>
          <w:b w:val="0"/>
          <w:bCs w:val="0"/>
          <w:color w:val="000000" w:themeColor="text1"/>
          <w:sz w:val="28"/>
          <w:szCs w:val="28"/>
        </w:rPr>
        <w:t xml:space="preserve"> </w:t>
      </w:r>
    </w:p>
    <w:p w14:paraId="6ACA58AE" w14:textId="77777777" w:rsidR="00247752" w:rsidRPr="00244D5A" w:rsidRDefault="00247752" w:rsidP="00AB5E9A">
      <w:pPr>
        <w:pStyle w:val="40"/>
        <w:numPr>
          <w:ilvl w:val="0"/>
          <w:numId w:val="11"/>
        </w:numPr>
        <w:rPr>
          <w:b w:val="0"/>
          <w:bCs w:val="0"/>
          <w:color w:val="000000" w:themeColor="text1"/>
          <w:sz w:val="28"/>
          <w:szCs w:val="28"/>
        </w:rPr>
      </w:pP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ک</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نسخه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فا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ل</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پشت</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بان</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خارج</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واحد</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مربوطه</w:t>
      </w:r>
      <w:r w:rsidRPr="00244D5A">
        <w:rPr>
          <w:b w:val="0"/>
          <w:bCs w:val="0"/>
          <w:color w:val="000000" w:themeColor="text1"/>
          <w:sz w:val="28"/>
          <w:szCs w:val="28"/>
          <w:rtl/>
        </w:rPr>
        <w:t xml:space="preserve"> (هر </w:t>
      </w:r>
      <w:r w:rsidRPr="00244D5A">
        <w:rPr>
          <w:rFonts w:hint="eastAsia"/>
          <w:b w:val="0"/>
          <w:bCs w:val="0"/>
          <w:color w:val="000000" w:themeColor="text1"/>
          <w:sz w:val="28"/>
          <w:szCs w:val="28"/>
          <w:rtl/>
        </w:rPr>
        <w:t>ماه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در</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محل</w:t>
      </w:r>
      <w:r w:rsidRPr="00244D5A">
        <w:rPr>
          <w:rFonts w:hint="cs"/>
          <w:b w:val="0"/>
          <w:bCs w:val="0"/>
          <w:color w:val="000000" w:themeColor="text1"/>
          <w:sz w:val="28"/>
          <w:szCs w:val="28"/>
          <w:rtl/>
        </w:rPr>
        <w:t>ی</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خارج</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گان</w:t>
      </w:r>
      <w:r w:rsidRPr="00244D5A">
        <w:rPr>
          <w:rFonts w:hint="cs"/>
          <w:b w:val="0"/>
          <w:bCs w:val="0"/>
          <w:color w:val="000000" w:themeColor="text1"/>
          <w:sz w:val="28"/>
          <w:szCs w:val="28"/>
          <w:rtl/>
        </w:rPr>
        <w:t>ی</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و</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اتاق</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سرور</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و</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در</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نزد</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کتر</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ن</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محل</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دفتر</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بالاتر</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ن</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مقام</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اجرا</w:t>
      </w:r>
      <w:r w:rsidRPr="00244D5A">
        <w:rPr>
          <w:rFonts w:hint="cs"/>
          <w:b w:val="0"/>
          <w:bCs w:val="0"/>
          <w:color w:val="000000" w:themeColor="text1"/>
          <w:sz w:val="28"/>
          <w:szCs w:val="28"/>
          <w:rtl/>
        </w:rPr>
        <w:t>یی</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مارستان</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با</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استفاده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از</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نوار</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مغناط</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س</w:t>
      </w:r>
      <w:r w:rsidRPr="00244D5A">
        <w:rPr>
          <w:rFonts w:hint="cs"/>
          <w:b w:val="0"/>
          <w:bCs w:val="0"/>
          <w:color w:val="000000" w:themeColor="text1"/>
          <w:sz w:val="28"/>
          <w:szCs w:val="28"/>
          <w:rtl/>
        </w:rPr>
        <w:t>ی</w:t>
      </w:r>
      <w:r w:rsidRPr="00244D5A">
        <w:rPr>
          <w:b w:val="0"/>
          <w:bCs w:val="0"/>
          <w:color w:val="000000" w:themeColor="text1"/>
          <w:sz w:val="28"/>
          <w:szCs w:val="28"/>
          <w:rtl/>
        </w:rPr>
        <w:t>(</w:t>
      </w:r>
      <w:r w:rsidRPr="00244D5A">
        <w:rPr>
          <w:b w:val="0"/>
          <w:bCs w:val="0"/>
          <w:color w:val="000000" w:themeColor="text1"/>
          <w:sz w:val="28"/>
          <w:szCs w:val="28"/>
        </w:rPr>
        <w:t>TAPE</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به</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صورت</w:t>
      </w:r>
      <w:r w:rsidRPr="00244D5A">
        <w:rPr>
          <w:b w:val="0"/>
          <w:bCs w:val="0"/>
          <w:color w:val="000000" w:themeColor="text1"/>
          <w:sz w:val="28"/>
          <w:szCs w:val="28"/>
          <w:rtl/>
        </w:rPr>
        <w:t xml:space="preserve"> آفلا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ن</w:t>
      </w:r>
      <w:r w:rsidRPr="00244D5A">
        <w:rPr>
          <w:b w:val="0"/>
          <w:bCs w:val="0"/>
          <w:color w:val="000000" w:themeColor="text1"/>
          <w:sz w:val="28"/>
          <w:szCs w:val="28"/>
          <w:rtl/>
        </w:rPr>
        <w:t xml:space="preserve"> </w:t>
      </w:r>
      <w:r w:rsidRPr="00244D5A">
        <w:rPr>
          <w:rFonts w:hint="eastAsia"/>
          <w:b w:val="0"/>
          <w:bCs w:val="0"/>
          <w:color w:val="000000" w:themeColor="text1"/>
          <w:sz w:val="28"/>
          <w:szCs w:val="28"/>
          <w:rtl/>
        </w:rPr>
        <w:t>گرفته</w:t>
      </w:r>
      <w:r w:rsidRPr="00244D5A">
        <w:rPr>
          <w:b w:val="0"/>
          <w:bCs w:val="0"/>
          <w:color w:val="000000" w:themeColor="text1"/>
          <w:sz w:val="28"/>
          <w:szCs w:val="28"/>
          <w:rtl/>
        </w:rPr>
        <w:t xml:space="preserve"> شود.</w:t>
      </w:r>
    </w:p>
    <w:p w14:paraId="6FB90052" w14:textId="77777777" w:rsidR="00247752" w:rsidRPr="00244D5A" w:rsidRDefault="00247752" w:rsidP="00AB5E9A">
      <w:pPr>
        <w:pStyle w:val="40"/>
        <w:numPr>
          <w:ilvl w:val="0"/>
          <w:numId w:val="11"/>
        </w:numPr>
        <w:rPr>
          <w:b w:val="0"/>
          <w:bCs w:val="0"/>
          <w:color w:val="000000" w:themeColor="text1"/>
          <w:sz w:val="28"/>
          <w:szCs w:val="28"/>
          <w:rtl/>
        </w:rPr>
      </w:pPr>
      <w:r w:rsidRPr="00244D5A">
        <w:rPr>
          <w:rFonts w:hint="eastAsia"/>
          <w:b w:val="0"/>
          <w:bCs w:val="0"/>
          <w:color w:val="000000" w:themeColor="text1"/>
          <w:sz w:val="28"/>
          <w:szCs w:val="28"/>
          <w:rtl/>
        </w:rPr>
        <w:t>هر</w:t>
      </w:r>
      <w:r w:rsidRPr="00244D5A">
        <w:rPr>
          <w:b w:val="0"/>
          <w:bCs w:val="0"/>
          <w:color w:val="000000" w:themeColor="text1"/>
          <w:sz w:val="28"/>
          <w:szCs w:val="28"/>
          <w:rtl/>
        </w:rPr>
        <w:t xml:space="preserve"> 2 سال </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ک</w:t>
      </w:r>
      <w:r w:rsidRPr="00244D5A">
        <w:rPr>
          <w:b w:val="0"/>
          <w:bCs w:val="0"/>
          <w:color w:val="000000" w:themeColor="text1"/>
          <w:sz w:val="28"/>
          <w:szCs w:val="28"/>
          <w:rtl/>
        </w:rPr>
        <w:t xml:space="preserve"> بار </w:t>
      </w:r>
      <w:r w:rsidRPr="00244D5A">
        <w:rPr>
          <w:rFonts w:hint="eastAsia"/>
          <w:b w:val="0"/>
          <w:bCs w:val="0"/>
          <w:color w:val="000000" w:themeColor="text1"/>
          <w:sz w:val="28"/>
          <w:szCs w:val="28"/>
          <w:rtl/>
        </w:rPr>
        <w:t>فا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ل‌ها</w:t>
      </w:r>
      <w:r w:rsidRPr="00244D5A">
        <w:rPr>
          <w:rFonts w:hint="cs"/>
          <w:b w:val="0"/>
          <w:bCs w:val="0"/>
          <w:color w:val="000000" w:themeColor="text1"/>
          <w:sz w:val="28"/>
          <w:szCs w:val="28"/>
          <w:rtl/>
        </w:rPr>
        <w:t>ی</w:t>
      </w:r>
      <w:r w:rsidRPr="00244D5A">
        <w:rPr>
          <w:b w:val="0"/>
          <w:bCs w:val="0"/>
          <w:color w:val="000000" w:themeColor="text1"/>
          <w:sz w:val="28"/>
          <w:szCs w:val="28"/>
          <w:rtl/>
        </w:rPr>
        <w:t xml:space="preserve"> پشت</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بان</w:t>
      </w:r>
      <w:r w:rsidRPr="00244D5A">
        <w:rPr>
          <w:b w:val="0"/>
          <w:bCs w:val="0"/>
          <w:color w:val="000000" w:themeColor="text1"/>
          <w:sz w:val="28"/>
          <w:szCs w:val="28"/>
          <w:rtl/>
        </w:rPr>
        <w:t xml:space="preserve"> گرفته شده </w:t>
      </w:r>
      <w:r w:rsidRPr="00244D5A">
        <w:rPr>
          <w:rFonts w:hint="eastAsia"/>
          <w:b w:val="0"/>
          <w:bCs w:val="0"/>
          <w:color w:val="000000" w:themeColor="text1"/>
          <w:sz w:val="28"/>
          <w:szCs w:val="28"/>
          <w:rtl/>
        </w:rPr>
        <w:t>م</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با</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ست</w:t>
      </w:r>
      <w:r w:rsidRPr="00244D5A">
        <w:rPr>
          <w:b w:val="0"/>
          <w:bCs w:val="0"/>
          <w:color w:val="000000" w:themeColor="text1"/>
          <w:sz w:val="28"/>
          <w:szCs w:val="28"/>
          <w:rtl/>
        </w:rPr>
        <w:t xml:space="preserve"> از نظر سالم بودن اطلاعات ذخ</w:t>
      </w:r>
      <w:r w:rsidRPr="00244D5A">
        <w:rPr>
          <w:rFonts w:hint="cs"/>
          <w:b w:val="0"/>
          <w:bCs w:val="0"/>
          <w:color w:val="000000" w:themeColor="text1"/>
          <w:sz w:val="28"/>
          <w:szCs w:val="28"/>
          <w:rtl/>
        </w:rPr>
        <w:t>ی</w:t>
      </w:r>
      <w:r w:rsidRPr="00244D5A">
        <w:rPr>
          <w:rFonts w:hint="eastAsia"/>
          <w:b w:val="0"/>
          <w:bCs w:val="0"/>
          <w:color w:val="000000" w:themeColor="text1"/>
          <w:sz w:val="28"/>
          <w:szCs w:val="28"/>
          <w:rtl/>
        </w:rPr>
        <w:t>ره</w:t>
      </w:r>
      <w:r w:rsidRPr="00244D5A">
        <w:rPr>
          <w:b w:val="0"/>
          <w:bCs w:val="0"/>
          <w:color w:val="000000" w:themeColor="text1"/>
          <w:sz w:val="28"/>
          <w:szCs w:val="28"/>
          <w:rtl/>
        </w:rPr>
        <w:t xml:space="preserve"> شده در آن بررس</w:t>
      </w:r>
      <w:r w:rsidRPr="00244D5A">
        <w:rPr>
          <w:rFonts w:hint="cs"/>
          <w:b w:val="0"/>
          <w:bCs w:val="0"/>
          <w:color w:val="000000" w:themeColor="text1"/>
          <w:sz w:val="28"/>
          <w:szCs w:val="28"/>
          <w:rtl/>
        </w:rPr>
        <w:t>ی</w:t>
      </w:r>
      <w:r w:rsidRPr="00244D5A">
        <w:rPr>
          <w:b w:val="0"/>
          <w:bCs w:val="0"/>
          <w:color w:val="000000" w:themeColor="text1"/>
          <w:sz w:val="28"/>
          <w:szCs w:val="28"/>
          <w:rtl/>
        </w:rPr>
        <w:t xml:space="preserve"> و تست شوند.</w:t>
      </w:r>
    </w:p>
    <w:p w14:paraId="274E4666" w14:textId="77777777" w:rsidR="00247752" w:rsidRPr="001554F1" w:rsidRDefault="00247752" w:rsidP="00AB5E9A">
      <w:pPr>
        <w:pStyle w:val="4"/>
        <w:numPr>
          <w:ilvl w:val="0"/>
          <w:numId w:val="11"/>
        </w:numPr>
        <w:spacing w:before="120" w:after="120" w:line="276" w:lineRule="auto"/>
        <w:rPr>
          <w:rFonts w:ascii="TimesNewRoman,Bold" w:hAnsi="TimesNewRoman,Bold" w:cs="B Zar"/>
          <w:color w:val="FF0000"/>
          <w:sz w:val="28"/>
          <w:szCs w:val="28"/>
          <w:rtl/>
        </w:rPr>
      </w:pPr>
      <w:r w:rsidRPr="00244D5A">
        <w:rPr>
          <w:rFonts w:ascii="TimesNewRoman,Bold" w:hAnsi="TimesNewRoman,Bold" w:cs="B Zar" w:hint="cs"/>
          <w:color w:val="000000" w:themeColor="text1"/>
          <w:sz w:val="28"/>
          <w:szCs w:val="28"/>
          <w:rtl/>
        </w:rPr>
        <w:t>به منظور اطمینان از انجام صحیح و به موقع پشتیبان گیری، لازم است امکان کنترل این فرایند برای مسئول بخش فناوری اطلاعات سلامت (مدارک پزشکی) فراهم باشد</w:t>
      </w:r>
      <w:r w:rsidRPr="001554F1">
        <w:rPr>
          <w:rFonts w:ascii="TimesNewRoman,Bold" w:hAnsi="TimesNewRoman,Bold" w:cs="B Zar" w:hint="cs"/>
          <w:color w:val="FF0000"/>
          <w:sz w:val="28"/>
          <w:szCs w:val="28"/>
          <w:rtl/>
        </w:rPr>
        <w:t xml:space="preserve">. </w:t>
      </w:r>
    </w:p>
    <w:p w14:paraId="00EF6D3B" w14:textId="77777777" w:rsidR="00247752" w:rsidRPr="00202389" w:rsidRDefault="00247752" w:rsidP="00247752">
      <w:pPr>
        <w:pStyle w:val="2"/>
        <w:spacing w:before="120" w:after="120" w:line="276" w:lineRule="auto"/>
        <w:rPr>
          <w:rFonts w:ascii="Calibri" w:hAnsi="Calibri" w:cs="B Mitra"/>
          <w:b/>
          <w:bCs/>
          <w:color w:val="002060"/>
          <w:sz w:val="28"/>
          <w:szCs w:val="28"/>
          <w:rtl/>
        </w:rPr>
      </w:pPr>
    </w:p>
    <w:p w14:paraId="7C3E306B" w14:textId="77777777" w:rsidR="00247752" w:rsidRPr="003432EC" w:rsidRDefault="00247752" w:rsidP="004E7755">
      <w:pPr>
        <w:pStyle w:val="1"/>
        <w:rPr>
          <w:rtl/>
        </w:rPr>
      </w:pPr>
      <w:r w:rsidRPr="003432EC">
        <w:rPr>
          <w:rFonts w:hint="cs"/>
          <w:rtl/>
        </w:rPr>
        <w:t>سطح دسترسی</w:t>
      </w:r>
    </w:p>
    <w:p w14:paraId="78D47DB8" w14:textId="77777777" w:rsidR="00247752" w:rsidRPr="00C22A66" w:rsidRDefault="00247752" w:rsidP="001554F1">
      <w:pPr>
        <w:pStyle w:val="20"/>
      </w:pPr>
      <w:r w:rsidRPr="00C22A66">
        <w:rPr>
          <w:rFonts w:hint="cs"/>
          <w:rtl/>
        </w:rPr>
        <w:t xml:space="preserve">سطوح دسترسی </w:t>
      </w:r>
      <w:r w:rsidR="001554F1">
        <w:rPr>
          <w:rFonts w:hint="cs"/>
          <w:rtl/>
        </w:rPr>
        <w:t xml:space="preserve">به </w:t>
      </w:r>
      <w:r w:rsidR="00B54A28">
        <w:rPr>
          <w:rFonts w:ascii="WebComponentsIcons" w:hAnsi="WebComponentsIcons"/>
          <w:b/>
          <w:bCs/>
          <w:color w:val="4F46E5"/>
          <w:shd w:val="clear" w:color="auto" w:fill="FFFFFF"/>
          <w:rtl/>
        </w:rPr>
        <w:t>اسکن پرونده پزشکی</w:t>
      </w:r>
      <w:r w:rsidR="001554F1">
        <w:rPr>
          <w:rFonts w:ascii="WebComponentsIcons" w:hAnsi="WebComponentsIcons" w:hint="cs"/>
          <w:b/>
          <w:bCs/>
          <w:color w:val="4F46E5"/>
          <w:shd w:val="clear" w:color="auto" w:fill="FFFFFF"/>
          <w:rtl/>
        </w:rPr>
        <w:t xml:space="preserve"> </w:t>
      </w:r>
      <w:r w:rsidR="001554F1">
        <w:rPr>
          <w:rFonts w:hint="cs"/>
          <w:rtl/>
        </w:rPr>
        <w:t>جهت بارگذاری اسناد و مدارک اسکن شده ب</w:t>
      </w:r>
      <w:r w:rsidRPr="00C22A66">
        <w:rPr>
          <w:rFonts w:hint="cs"/>
          <w:rtl/>
        </w:rPr>
        <w:t xml:space="preserve">ر </w:t>
      </w:r>
      <w:r w:rsidR="001554F1">
        <w:rPr>
          <w:rFonts w:hint="cs"/>
          <w:rtl/>
        </w:rPr>
        <w:t>اساس صدور ابلاغ الکترونیکی می</w:t>
      </w:r>
      <w:r w:rsidR="001554F1">
        <w:rPr>
          <w:rtl/>
        </w:rPr>
        <w:softHyphen/>
      </w:r>
      <w:r w:rsidR="001554F1">
        <w:rPr>
          <w:rFonts w:hint="cs"/>
          <w:rtl/>
        </w:rPr>
        <w:t>باشد که رئیس بیمارستان صادر می نماید.</w:t>
      </w:r>
      <w:r w:rsidRPr="00C22A66">
        <w:rPr>
          <w:rFonts w:hint="cs"/>
          <w:rtl/>
        </w:rPr>
        <w:t xml:space="preserve"> </w:t>
      </w:r>
    </w:p>
    <w:p w14:paraId="0AE7E32C" w14:textId="77777777" w:rsidR="00247752" w:rsidRPr="00C22A66" w:rsidRDefault="00247752" w:rsidP="00247752">
      <w:pPr>
        <w:pStyle w:val="4"/>
        <w:rPr>
          <w:rFonts w:cs="B Zar"/>
          <w:sz w:val="28"/>
          <w:szCs w:val="28"/>
          <w:rtl/>
        </w:rPr>
      </w:pPr>
      <w:r w:rsidRPr="00C22A66">
        <w:rPr>
          <w:rFonts w:cs="B Zar" w:hint="cs"/>
          <w:sz w:val="28"/>
          <w:szCs w:val="28"/>
          <w:rtl/>
        </w:rPr>
        <w:t>مدیریت اسناد درمانی تقسیم می‌شوند.قابلیت های هر یک از این نرم‌افزارها به شرح زیر هستند:</w:t>
      </w:r>
    </w:p>
    <w:p w14:paraId="7D02D50A" w14:textId="77777777" w:rsidR="00247752" w:rsidRPr="00C22A66" w:rsidRDefault="00247752" w:rsidP="00244D5A">
      <w:pPr>
        <w:pStyle w:val="4"/>
        <w:numPr>
          <w:ilvl w:val="1"/>
          <w:numId w:val="13"/>
        </w:numPr>
        <w:ind w:left="1080"/>
        <w:rPr>
          <w:rFonts w:cs="B Zar"/>
          <w:sz w:val="28"/>
          <w:szCs w:val="28"/>
        </w:rPr>
      </w:pPr>
      <w:r w:rsidRPr="00C22A66">
        <w:rPr>
          <w:rFonts w:cs="B Zar"/>
          <w:sz w:val="28"/>
          <w:szCs w:val="28"/>
          <w:rtl/>
        </w:rPr>
        <w:t>قابل</w:t>
      </w:r>
      <w:r w:rsidRPr="00C22A66">
        <w:rPr>
          <w:rFonts w:cs="B Zar" w:hint="cs"/>
          <w:sz w:val="28"/>
          <w:szCs w:val="28"/>
          <w:rtl/>
        </w:rPr>
        <w:t>یت</w:t>
      </w:r>
      <w:r w:rsidRPr="00C22A66">
        <w:rPr>
          <w:rFonts w:cs="B Zar"/>
          <w:sz w:val="28"/>
          <w:szCs w:val="28"/>
          <w:rtl/>
        </w:rPr>
        <w:t xml:space="preserve"> شناسا</w:t>
      </w:r>
      <w:r w:rsidRPr="00C22A66">
        <w:rPr>
          <w:rFonts w:cs="B Zar" w:hint="cs"/>
          <w:sz w:val="28"/>
          <w:szCs w:val="28"/>
          <w:rtl/>
        </w:rPr>
        <w:t>یی اسناد</w:t>
      </w:r>
      <w:r w:rsidRPr="00C22A66">
        <w:rPr>
          <w:rFonts w:cs="B Zar"/>
          <w:sz w:val="28"/>
          <w:szCs w:val="28"/>
          <w:rtl/>
        </w:rPr>
        <w:t xml:space="preserve"> بر اساس بارکد</w:t>
      </w:r>
    </w:p>
    <w:p w14:paraId="70B3DA77" w14:textId="77777777" w:rsidR="00247752" w:rsidRPr="004E7755" w:rsidRDefault="00247752" w:rsidP="00244D5A">
      <w:pPr>
        <w:pStyle w:val="4"/>
        <w:numPr>
          <w:ilvl w:val="1"/>
          <w:numId w:val="13"/>
        </w:numPr>
        <w:ind w:left="1080"/>
        <w:rPr>
          <w:rFonts w:cs="B Zar"/>
          <w:color w:val="000000" w:themeColor="text1"/>
          <w:sz w:val="28"/>
          <w:szCs w:val="28"/>
        </w:rPr>
      </w:pPr>
      <w:r w:rsidRPr="00C22A66">
        <w:rPr>
          <w:rFonts w:cs="B Zar"/>
          <w:sz w:val="28"/>
          <w:szCs w:val="28"/>
          <w:rtl/>
        </w:rPr>
        <w:t>قابل</w:t>
      </w:r>
      <w:r w:rsidRPr="00C22A66">
        <w:rPr>
          <w:rFonts w:cs="B Zar" w:hint="cs"/>
          <w:sz w:val="28"/>
          <w:szCs w:val="28"/>
          <w:rtl/>
        </w:rPr>
        <w:t>یت</w:t>
      </w:r>
      <w:r w:rsidRPr="00C22A66">
        <w:rPr>
          <w:rFonts w:cs="B Zar"/>
          <w:sz w:val="28"/>
          <w:szCs w:val="28"/>
          <w:rtl/>
        </w:rPr>
        <w:t xml:space="preserve"> ذخ</w:t>
      </w:r>
      <w:r w:rsidRPr="00C22A66">
        <w:rPr>
          <w:rFonts w:cs="B Zar" w:hint="cs"/>
          <w:sz w:val="28"/>
          <w:szCs w:val="28"/>
          <w:rtl/>
        </w:rPr>
        <w:t>یره</w:t>
      </w:r>
      <w:r w:rsidRPr="00C22A66">
        <w:rPr>
          <w:rFonts w:cs="B Zar"/>
          <w:sz w:val="28"/>
          <w:szCs w:val="28"/>
          <w:rtl/>
        </w:rPr>
        <w:t xml:space="preserve"> ساز</w:t>
      </w:r>
      <w:r w:rsidRPr="00C22A66">
        <w:rPr>
          <w:rFonts w:cs="B Zar" w:hint="cs"/>
          <w:sz w:val="28"/>
          <w:szCs w:val="28"/>
          <w:rtl/>
        </w:rPr>
        <w:t>ی</w:t>
      </w:r>
      <w:r w:rsidRPr="00C22A66">
        <w:rPr>
          <w:rFonts w:cs="B Zar"/>
          <w:sz w:val="28"/>
          <w:szCs w:val="28"/>
          <w:rtl/>
        </w:rPr>
        <w:t xml:space="preserve"> تصاو</w:t>
      </w:r>
      <w:r w:rsidRPr="00C22A66">
        <w:rPr>
          <w:rFonts w:cs="B Zar" w:hint="cs"/>
          <w:sz w:val="28"/>
          <w:szCs w:val="28"/>
          <w:rtl/>
        </w:rPr>
        <w:t>یر</w:t>
      </w:r>
      <w:r w:rsidRPr="00C22A66">
        <w:rPr>
          <w:rFonts w:cs="B Zar"/>
          <w:sz w:val="28"/>
          <w:szCs w:val="28"/>
          <w:rtl/>
        </w:rPr>
        <w:t xml:space="preserve"> با وضوح تصاو</w:t>
      </w:r>
      <w:r w:rsidRPr="00C22A66">
        <w:rPr>
          <w:rFonts w:cs="B Zar" w:hint="cs"/>
          <w:sz w:val="28"/>
          <w:szCs w:val="28"/>
          <w:rtl/>
        </w:rPr>
        <w:t>یر</w:t>
      </w:r>
      <w:r w:rsidRPr="00C22A66">
        <w:rPr>
          <w:rFonts w:cs="B Zar"/>
          <w:sz w:val="28"/>
          <w:szCs w:val="28"/>
          <w:rtl/>
        </w:rPr>
        <w:t xml:space="preserve"> مختلف ( </w:t>
      </w:r>
      <w:r w:rsidRPr="004E7755">
        <w:rPr>
          <w:rFonts w:cs="B Zar"/>
          <w:color w:val="000000" w:themeColor="text1"/>
          <w:sz w:val="28"/>
          <w:szCs w:val="28"/>
          <w:u w:val="single"/>
          <w:rtl/>
        </w:rPr>
        <w:t>حداقل222</w:t>
      </w:r>
      <w:r w:rsidRPr="004E7755">
        <w:rPr>
          <w:rFonts w:cs="B Zar"/>
          <w:color w:val="000000" w:themeColor="text1"/>
          <w:sz w:val="28"/>
          <w:szCs w:val="28"/>
          <w:u w:val="single"/>
        </w:rPr>
        <w:t>DPI</w:t>
      </w:r>
      <w:r w:rsidRPr="004E7755">
        <w:rPr>
          <w:rFonts w:cs="B Zar" w:hint="cs"/>
          <w:color w:val="000000" w:themeColor="text1"/>
          <w:sz w:val="28"/>
          <w:szCs w:val="28"/>
          <w:u w:val="single"/>
          <w:rtl/>
        </w:rPr>
        <w:t xml:space="preserve"> </w:t>
      </w:r>
      <w:r w:rsidRPr="004E7755">
        <w:rPr>
          <w:rFonts w:cs="B Zar"/>
          <w:color w:val="000000" w:themeColor="text1"/>
          <w:sz w:val="28"/>
          <w:szCs w:val="28"/>
          <w:u w:val="single"/>
          <w:rtl/>
        </w:rPr>
        <w:t>برا</w:t>
      </w:r>
      <w:r w:rsidRPr="004E7755">
        <w:rPr>
          <w:rFonts w:cs="B Zar" w:hint="cs"/>
          <w:color w:val="000000" w:themeColor="text1"/>
          <w:sz w:val="28"/>
          <w:szCs w:val="28"/>
          <w:u w:val="single"/>
          <w:rtl/>
        </w:rPr>
        <w:t>ی</w:t>
      </w:r>
      <w:r w:rsidRPr="004E7755">
        <w:rPr>
          <w:rFonts w:cs="B Zar"/>
          <w:color w:val="000000" w:themeColor="text1"/>
          <w:sz w:val="28"/>
          <w:szCs w:val="28"/>
          <w:u w:val="single"/>
          <w:rtl/>
        </w:rPr>
        <w:t xml:space="preserve"> تصاو</w:t>
      </w:r>
      <w:r w:rsidRPr="004E7755">
        <w:rPr>
          <w:rFonts w:cs="B Zar" w:hint="cs"/>
          <w:color w:val="000000" w:themeColor="text1"/>
          <w:sz w:val="28"/>
          <w:szCs w:val="28"/>
          <w:u w:val="single"/>
          <w:rtl/>
        </w:rPr>
        <w:t>یر</w:t>
      </w:r>
      <w:r w:rsidRPr="004E7755">
        <w:rPr>
          <w:rFonts w:cs="B Zar"/>
          <w:color w:val="000000" w:themeColor="text1"/>
          <w:sz w:val="28"/>
          <w:szCs w:val="28"/>
          <w:u w:val="single"/>
          <w:rtl/>
        </w:rPr>
        <w:t xml:space="preserve"> س</w:t>
      </w:r>
      <w:r w:rsidRPr="004E7755">
        <w:rPr>
          <w:rFonts w:cs="B Zar" w:hint="cs"/>
          <w:color w:val="000000" w:themeColor="text1"/>
          <w:sz w:val="28"/>
          <w:szCs w:val="28"/>
          <w:u w:val="single"/>
          <w:rtl/>
        </w:rPr>
        <w:t>یاه</w:t>
      </w:r>
      <w:r w:rsidRPr="004E7755">
        <w:rPr>
          <w:rFonts w:cs="B Zar"/>
          <w:color w:val="000000" w:themeColor="text1"/>
          <w:sz w:val="28"/>
          <w:szCs w:val="28"/>
          <w:u w:val="single"/>
          <w:rtl/>
        </w:rPr>
        <w:t xml:space="preserve"> و سف</w:t>
      </w:r>
      <w:r w:rsidRPr="004E7755">
        <w:rPr>
          <w:rFonts w:cs="B Zar" w:hint="cs"/>
          <w:color w:val="000000" w:themeColor="text1"/>
          <w:sz w:val="28"/>
          <w:szCs w:val="28"/>
          <w:u w:val="single"/>
          <w:rtl/>
        </w:rPr>
        <w:t>ید</w:t>
      </w:r>
      <w:r w:rsidRPr="004E7755">
        <w:rPr>
          <w:rFonts w:cs="B Zar"/>
          <w:color w:val="000000" w:themeColor="text1"/>
          <w:sz w:val="28"/>
          <w:szCs w:val="28"/>
          <w:u w:val="single"/>
          <w:rtl/>
        </w:rPr>
        <w:t xml:space="preserve"> </w:t>
      </w:r>
      <w:r w:rsidRPr="004E7755">
        <w:rPr>
          <w:rFonts w:cs="B Zar"/>
          <w:color w:val="000000" w:themeColor="text1"/>
          <w:sz w:val="28"/>
          <w:szCs w:val="28"/>
          <w:rtl/>
        </w:rPr>
        <w:t>و150</w:t>
      </w:r>
      <w:r w:rsidRPr="004E7755">
        <w:rPr>
          <w:rFonts w:cs="B Zar"/>
          <w:color w:val="000000" w:themeColor="text1"/>
          <w:sz w:val="28"/>
          <w:szCs w:val="28"/>
        </w:rPr>
        <w:t>DPI</w:t>
      </w:r>
      <w:r w:rsidRPr="004E7755">
        <w:rPr>
          <w:rFonts w:cs="B Zar" w:hint="cs"/>
          <w:color w:val="000000" w:themeColor="text1"/>
          <w:sz w:val="28"/>
          <w:szCs w:val="28"/>
          <w:rtl/>
        </w:rPr>
        <w:t xml:space="preserve"> </w:t>
      </w:r>
      <w:r w:rsidRPr="004E7755">
        <w:rPr>
          <w:rFonts w:cs="B Zar"/>
          <w:color w:val="000000" w:themeColor="text1"/>
          <w:sz w:val="28"/>
          <w:szCs w:val="28"/>
          <w:rtl/>
        </w:rPr>
        <w:t>برا</w:t>
      </w:r>
      <w:r w:rsidRPr="004E7755">
        <w:rPr>
          <w:rFonts w:cs="B Zar" w:hint="cs"/>
          <w:color w:val="000000" w:themeColor="text1"/>
          <w:sz w:val="28"/>
          <w:szCs w:val="28"/>
          <w:rtl/>
        </w:rPr>
        <w:t>ی تصاویر</w:t>
      </w:r>
      <w:r w:rsidRPr="004E7755">
        <w:rPr>
          <w:rFonts w:cs="B Zar"/>
          <w:color w:val="000000" w:themeColor="text1"/>
          <w:sz w:val="28"/>
          <w:szCs w:val="28"/>
          <w:rtl/>
        </w:rPr>
        <w:t xml:space="preserve"> رنگ</w:t>
      </w:r>
      <w:r w:rsidRPr="004E7755">
        <w:rPr>
          <w:rFonts w:cs="B Zar" w:hint="cs"/>
          <w:color w:val="000000" w:themeColor="text1"/>
          <w:sz w:val="28"/>
          <w:szCs w:val="28"/>
          <w:rtl/>
        </w:rPr>
        <w:t>ی</w:t>
      </w:r>
      <w:r w:rsidRPr="004E7755">
        <w:rPr>
          <w:rFonts w:cs="B Zar"/>
          <w:color w:val="000000" w:themeColor="text1"/>
          <w:sz w:val="28"/>
          <w:szCs w:val="28"/>
          <w:rtl/>
        </w:rPr>
        <w:t>)</w:t>
      </w:r>
    </w:p>
    <w:p w14:paraId="3ED0EE8F" w14:textId="77777777" w:rsidR="00247752" w:rsidRPr="004E7755" w:rsidRDefault="00247752" w:rsidP="00244D5A">
      <w:pPr>
        <w:pStyle w:val="4"/>
        <w:numPr>
          <w:ilvl w:val="1"/>
          <w:numId w:val="13"/>
        </w:numPr>
        <w:ind w:left="1080"/>
        <w:rPr>
          <w:rFonts w:cs="B Zar"/>
          <w:color w:val="000000" w:themeColor="text1"/>
          <w:sz w:val="28"/>
          <w:szCs w:val="28"/>
          <w:u w:val="single"/>
        </w:rPr>
      </w:pPr>
      <w:r w:rsidRPr="004E7755">
        <w:rPr>
          <w:rFonts w:cs="B Zar"/>
          <w:color w:val="000000" w:themeColor="text1"/>
          <w:sz w:val="28"/>
          <w:szCs w:val="28"/>
          <w:u w:val="single"/>
          <w:rtl/>
        </w:rPr>
        <w:t>قابل</w:t>
      </w:r>
      <w:r w:rsidRPr="004E7755">
        <w:rPr>
          <w:rFonts w:cs="B Zar" w:hint="cs"/>
          <w:color w:val="000000" w:themeColor="text1"/>
          <w:sz w:val="28"/>
          <w:szCs w:val="28"/>
          <w:u w:val="single"/>
          <w:rtl/>
        </w:rPr>
        <w:t>یت</w:t>
      </w:r>
      <w:r w:rsidRPr="004E7755">
        <w:rPr>
          <w:rFonts w:cs="B Zar"/>
          <w:color w:val="000000" w:themeColor="text1"/>
          <w:sz w:val="28"/>
          <w:szCs w:val="28"/>
          <w:u w:val="single"/>
          <w:rtl/>
        </w:rPr>
        <w:t xml:space="preserve"> ذخ</w:t>
      </w:r>
      <w:r w:rsidRPr="004E7755">
        <w:rPr>
          <w:rFonts w:cs="B Zar" w:hint="cs"/>
          <w:color w:val="000000" w:themeColor="text1"/>
          <w:sz w:val="28"/>
          <w:szCs w:val="28"/>
          <w:u w:val="single"/>
          <w:rtl/>
        </w:rPr>
        <w:t>یره</w:t>
      </w:r>
      <w:r w:rsidRPr="004E7755">
        <w:rPr>
          <w:rFonts w:cs="B Zar"/>
          <w:color w:val="000000" w:themeColor="text1"/>
          <w:sz w:val="28"/>
          <w:szCs w:val="28"/>
          <w:u w:val="single"/>
          <w:rtl/>
        </w:rPr>
        <w:t xml:space="preserve"> ساز</w:t>
      </w:r>
      <w:r w:rsidRPr="004E7755">
        <w:rPr>
          <w:rFonts w:cs="B Zar" w:hint="cs"/>
          <w:color w:val="000000" w:themeColor="text1"/>
          <w:sz w:val="28"/>
          <w:szCs w:val="28"/>
          <w:u w:val="single"/>
          <w:rtl/>
        </w:rPr>
        <w:t>ی تصاویر</w:t>
      </w:r>
      <w:r w:rsidRPr="004E7755">
        <w:rPr>
          <w:rFonts w:cs="B Zar"/>
          <w:color w:val="000000" w:themeColor="text1"/>
          <w:sz w:val="28"/>
          <w:szCs w:val="28"/>
          <w:u w:val="single"/>
          <w:rtl/>
        </w:rPr>
        <w:t xml:space="preserve"> بصورت</w:t>
      </w:r>
      <w:r w:rsidRPr="004E7755">
        <w:rPr>
          <w:rFonts w:cs="B Zar" w:hint="cs"/>
          <w:color w:val="000000" w:themeColor="text1"/>
          <w:sz w:val="28"/>
          <w:szCs w:val="28"/>
          <w:u w:val="single"/>
          <w:rtl/>
        </w:rPr>
        <w:t xml:space="preserve"> </w:t>
      </w:r>
      <w:r w:rsidRPr="004E7755">
        <w:rPr>
          <w:rFonts w:cs="B Zar"/>
          <w:color w:val="000000" w:themeColor="text1"/>
          <w:sz w:val="28"/>
          <w:szCs w:val="28"/>
          <w:u w:val="single"/>
          <w:rtl/>
        </w:rPr>
        <w:t>س</w:t>
      </w:r>
      <w:r w:rsidRPr="004E7755">
        <w:rPr>
          <w:rFonts w:cs="B Zar" w:hint="cs"/>
          <w:color w:val="000000" w:themeColor="text1"/>
          <w:sz w:val="28"/>
          <w:szCs w:val="28"/>
          <w:u w:val="single"/>
          <w:rtl/>
        </w:rPr>
        <w:t>یاه و</w:t>
      </w:r>
      <w:r w:rsidRPr="004E7755">
        <w:rPr>
          <w:rFonts w:cs="B Zar"/>
          <w:color w:val="000000" w:themeColor="text1"/>
          <w:sz w:val="28"/>
          <w:szCs w:val="28"/>
          <w:u w:val="single"/>
          <w:rtl/>
        </w:rPr>
        <w:t xml:space="preserve"> سف</w:t>
      </w:r>
      <w:r w:rsidRPr="004E7755">
        <w:rPr>
          <w:rFonts w:cs="B Zar" w:hint="cs"/>
          <w:color w:val="000000" w:themeColor="text1"/>
          <w:sz w:val="28"/>
          <w:szCs w:val="28"/>
          <w:u w:val="single"/>
          <w:rtl/>
        </w:rPr>
        <w:t>ید،رنگی و</w:t>
      </w:r>
      <w:r w:rsidRPr="004E7755">
        <w:rPr>
          <w:rFonts w:cs="B Zar"/>
          <w:color w:val="000000" w:themeColor="text1"/>
          <w:sz w:val="28"/>
          <w:szCs w:val="28"/>
          <w:u w:val="single"/>
          <w:rtl/>
        </w:rPr>
        <w:t xml:space="preserve"> خاکستر</w:t>
      </w:r>
      <w:r w:rsidRPr="004E7755">
        <w:rPr>
          <w:rFonts w:cs="B Zar" w:hint="cs"/>
          <w:color w:val="000000" w:themeColor="text1"/>
          <w:sz w:val="28"/>
          <w:szCs w:val="28"/>
          <w:u w:val="single"/>
          <w:rtl/>
        </w:rPr>
        <w:t>ی</w:t>
      </w:r>
    </w:p>
    <w:p w14:paraId="705CAA01" w14:textId="77777777" w:rsidR="00247752" w:rsidRPr="00C22A66" w:rsidRDefault="00247752" w:rsidP="00244D5A">
      <w:pPr>
        <w:pStyle w:val="4"/>
        <w:numPr>
          <w:ilvl w:val="1"/>
          <w:numId w:val="13"/>
        </w:numPr>
        <w:ind w:left="1080"/>
        <w:rPr>
          <w:rFonts w:cs="B Zar"/>
          <w:sz w:val="28"/>
          <w:szCs w:val="28"/>
        </w:rPr>
      </w:pPr>
      <w:r w:rsidRPr="00C22A66">
        <w:rPr>
          <w:rFonts w:cs="B Zar"/>
          <w:sz w:val="28"/>
          <w:szCs w:val="28"/>
          <w:rtl/>
        </w:rPr>
        <w:t>قابل</w:t>
      </w:r>
      <w:r w:rsidRPr="00C22A66">
        <w:rPr>
          <w:rFonts w:cs="B Zar" w:hint="cs"/>
          <w:sz w:val="28"/>
          <w:szCs w:val="28"/>
          <w:rtl/>
        </w:rPr>
        <w:t>یت</w:t>
      </w:r>
      <w:r w:rsidRPr="00C22A66">
        <w:rPr>
          <w:rFonts w:cs="B Zar"/>
          <w:sz w:val="28"/>
          <w:szCs w:val="28"/>
          <w:rtl/>
        </w:rPr>
        <w:t xml:space="preserve"> ذخ</w:t>
      </w:r>
      <w:r w:rsidRPr="00C22A66">
        <w:rPr>
          <w:rFonts w:cs="B Zar" w:hint="cs"/>
          <w:sz w:val="28"/>
          <w:szCs w:val="28"/>
          <w:rtl/>
        </w:rPr>
        <w:t>یره</w:t>
      </w:r>
      <w:r w:rsidRPr="00C22A66">
        <w:rPr>
          <w:rFonts w:cs="B Zar"/>
          <w:sz w:val="28"/>
          <w:szCs w:val="28"/>
          <w:rtl/>
        </w:rPr>
        <w:t xml:space="preserve"> ساز</w:t>
      </w:r>
      <w:r w:rsidRPr="00C22A66">
        <w:rPr>
          <w:rFonts w:cs="B Zar" w:hint="cs"/>
          <w:sz w:val="28"/>
          <w:szCs w:val="28"/>
          <w:rtl/>
        </w:rPr>
        <w:t>ی</w:t>
      </w:r>
      <w:r w:rsidRPr="00C22A66">
        <w:rPr>
          <w:rFonts w:cs="B Zar"/>
          <w:sz w:val="28"/>
          <w:szCs w:val="28"/>
          <w:rtl/>
        </w:rPr>
        <w:t xml:space="preserve"> بافرمت ها</w:t>
      </w:r>
      <w:r w:rsidRPr="00C22A66">
        <w:rPr>
          <w:rFonts w:cs="B Zar" w:hint="cs"/>
          <w:sz w:val="28"/>
          <w:szCs w:val="28"/>
          <w:rtl/>
        </w:rPr>
        <w:t>ی</w:t>
      </w:r>
      <w:r w:rsidRPr="00C22A66">
        <w:rPr>
          <w:rFonts w:cs="B Zar"/>
          <w:sz w:val="28"/>
          <w:szCs w:val="28"/>
        </w:rPr>
        <w:t xml:space="preserve">JPEG, TIFF, PDF </w:t>
      </w:r>
      <w:r w:rsidRPr="00C22A66">
        <w:rPr>
          <w:rFonts w:cs="B Zar"/>
          <w:sz w:val="28"/>
          <w:szCs w:val="28"/>
          <w:rtl/>
        </w:rPr>
        <w:t>،</w:t>
      </w:r>
      <w:r w:rsidRPr="00C22A66">
        <w:rPr>
          <w:rFonts w:cs="B Zar"/>
          <w:sz w:val="28"/>
          <w:szCs w:val="28"/>
        </w:rPr>
        <w:t>DICOM</w:t>
      </w:r>
    </w:p>
    <w:p w14:paraId="2DF2E233" w14:textId="77777777" w:rsidR="00247752" w:rsidRPr="00205237" w:rsidRDefault="00247752" w:rsidP="00244D5A">
      <w:pPr>
        <w:pStyle w:val="4"/>
        <w:numPr>
          <w:ilvl w:val="1"/>
          <w:numId w:val="13"/>
        </w:numPr>
        <w:ind w:left="1080"/>
        <w:rPr>
          <w:rFonts w:cs="B Zar"/>
          <w:color w:val="auto"/>
          <w:sz w:val="28"/>
          <w:szCs w:val="28"/>
        </w:rPr>
      </w:pPr>
      <w:r w:rsidRPr="00C22A66">
        <w:rPr>
          <w:rFonts w:cs="B Zar"/>
          <w:sz w:val="28"/>
          <w:szCs w:val="28"/>
          <w:rtl/>
        </w:rPr>
        <w:t>نگهدار</w:t>
      </w:r>
      <w:r w:rsidRPr="00C22A66">
        <w:rPr>
          <w:rFonts w:cs="B Zar" w:hint="cs"/>
          <w:sz w:val="28"/>
          <w:szCs w:val="28"/>
          <w:rtl/>
        </w:rPr>
        <w:t>ی</w:t>
      </w:r>
      <w:r w:rsidRPr="00C22A66">
        <w:rPr>
          <w:rFonts w:cs="B Zar"/>
          <w:sz w:val="28"/>
          <w:szCs w:val="28"/>
          <w:rtl/>
        </w:rPr>
        <w:t xml:space="preserve"> و ذخ</w:t>
      </w:r>
      <w:r w:rsidRPr="00C22A66">
        <w:rPr>
          <w:rFonts w:cs="B Zar" w:hint="cs"/>
          <w:sz w:val="28"/>
          <w:szCs w:val="28"/>
          <w:rtl/>
        </w:rPr>
        <w:t>یره</w:t>
      </w:r>
      <w:r w:rsidRPr="00C22A66">
        <w:rPr>
          <w:rFonts w:cs="B Zar"/>
          <w:sz w:val="28"/>
          <w:szCs w:val="28"/>
          <w:rtl/>
        </w:rPr>
        <w:t xml:space="preserve"> ساز</w:t>
      </w:r>
      <w:r w:rsidRPr="00C22A66">
        <w:rPr>
          <w:rFonts w:cs="B Zar" w:hint="cs"/>
          <w:sz w:val="28"/>
          <w:szCs w:val="28"/>
          <w:rtl/>
        </w:rPr>
        <w:t>ی</w:t>
      </w:r>
      <w:r w:rsidRPr="00C22A66">
        <w:rPr>
          <w:rFonts w:cs="B Zar"/>
          <w:sz w:val="28"/>
          <w:szCs w:val="28"/>
          <w:rtl/>
        </w:rPr>
        <w:t xml:space="preserve"> فراداده مربوط به پرونده</w:t>
      </w:r>
      <w:r w:rsidRPr="00C22A66">
        <w:rPr>
          <w:rFonts w:cs="B Zar" w:hint="cs"/>
          <w:sz w:val="28"/>
          <w:szCs w:val="28"/>
          <w:rtl/>
        </w:rPr>
        <w:t xml:space="preserve"> </w:t>
      </w:r>
      <w:r w:rsidRPr="00205237">
        <w:rPr>
          <w:rFonts w:cs="B Zar"/>
          <w:color w:val="auto"/>
          <w:sz w:val="28"/>
          <w:szCs w:val="28"/>
          <w:rtl/>
        </w:rPr>
        <w:t>( کد مل</w:t>
      </w:r>
      <w:r w:rsidRPr="00205237">
        <w:rPr>
          <w:rFonts w:cs="B Zar" w:hint="cs"/>
          <w:color w:val="auto"/>
          <w:sz w:val="28"/>
          <w:szCs w:val="28"/>
          <w:rtl/>
        </w:rPr>
        <w:t>ی</w:t>
      </w:r>
      <w:r w:rsidRPr="00205237">
        <w:rPr>
          <w:rFonts w:cs="B Zar"/>
          <w:color w:val="auto"/>
          <w:sz w:val="28"/>
          <w:szCs w:val="28"/>
          <w:rtl/>
        </w:rPr>
        <w:t xml:space="preserve"> ب</w:t>
      </w:r>
      <w:r w:rsidRPr="00205237">
        <w:rPr>
          <w:rFonts w:cs="B Zar" w:hint="cs"/>
          <w:color w:val="auto"/>
          <w:sz w:val="28"/>
          <w:szCs w:val="28"/>
          <w:rtl/>
        </w:rPr>
        <w:t>یمار،کد</w:t>
      </w:r>
      <w:r w:rsidRPr="00205237">
        <w:rPr>
          <w:rFonts w:cs="B Zar"/>
          <w:color w:val="auto"/>
          <w:sz w:val="28"/>
          <w:szCs w:val="28"/>
          <w:rtl/>
        </w:rPr>
        <w:t xml:space="preserve"> ب</w:t>
      </w:r>
      <w:r w:rsidRPr="00205237">
        <w:rPr>
          <w:rFonts w:cs="B Zar" w:hint="cs"/>
          <w:color w:val="auto"/>
          <w:sz w:val="28"/>
          <w:szCs w:val="28"/>
          <w:rtl/>
        </w:rPr>
        <w:t>یمار،شناسه</w:t>
      </w:r>
      <w:r w:rsidRPr="00205237">
        <w:rPr>
          <w:rFonts w:cs="B Zar"/>
          <w:color w:val="auto"/>
          <w:sz w:val="28"/>
          <w:szCs w:val="28"/>
          <w:rtl/>
        </w:rPr>
        <w:t xml:space="preserve"> مراجعه،کد شناسا</w:t>
      </w:r>
      <w:r w:rsidRPr="00205237">
        <w:rPr>
          <w:rFonts w:cs="B Zar" w:hint="cs"/>
          <w:color w:val="auto"/>
          <w:sz w:val="28"/>
          <w:szCs w:val="28"/>
          <w:rtl/>
        </w:rPr>
        <w:t>یی</w:t>
      </w:r>
      <w:r w:rsidRPr="00205237">
        <w:rPr>
          <w:rFonts w:cs="B Zar"/>
          <w:color w:val="auto"/>
          <w:sz w:val="28"/>
          <w:szCs w:val="28"/>
          <w:rtl/>
        </w:rPr>
        <w:t xml:space="preserve"> سند،نام و نام</w:t>
      </w:r>
      <w:r w:rsidRPr="00205237">
        <w:rPr>
          <w:rFonts w:cs="B Zar" w:hint="cs"/>
          <w:color w:val="auto"/>
          <w:sz w:val="28"/>
          <w:szCs w:val="28"/>
          <w:rtl/>
        </w:rPr>
        <w:t xml:space="preserve"> خانوادگی</w:t>
      </w:r>
      <w:r w:rsidRPr="00205237">
        <w:rPr>
          <w:rFonts w:cs="B Zar"/>
          <w:color w:val="auto"/>
          <w:sz w:val="28"/>
          <w:szCs w:val="28"/>
          <w:rtl/>
        </w:rPr>
        <w:t xml:space="preserve"> ب</w:t>
      </w:r>
      <w:r w:rsidRPr="00205237">
        <w:rPr>
          <w:rFonts w:cs="B Zar" w:hint="cs"/>
          <w:color w:val="auto"/>
          <w:sz w:val="28"/>
          <w:szCs w:val="28"/>
          <w:rtl/>
        </w:rPr>
        <w:t>یمار،</w:t>
      </w:r>
      <w:r w:rsidRPr="00205237">
        <w:rPr>
          <w:rFonts w:cs="B Zar"/>
          <w:color w:val="auto"/>
          <w:sz w:val="28"/>
          <w:szCs w:val="28"/>
          <w:rtl/>
        </w:rPr>
        <w:t xml:space="preserve"> پزشک معالج، بخش بستر</w:t>
      </w:r>
      <w:r w:rsidRPr="00205237">
        <w:rPr>
          <w:rFonts w:cs="B Zar" w:hint="cs"/>
          <w:color w:val="auto"/>
          <w:sz w:val="28"/>
          <w:szCs w:val="28"/>
          <w:rtl/>
        </w:rPr>
        <w:t>ی،</w:t>
      </w:r>
      <w:r w:rsidRPr="00205237">
        <w:rPr>
          <w:rFonts w:cs="B Zar"/>
          <w:color w:val="auto"/>
          <w:sz w:val="28"/>
          <w:szCs w:val="28"/>
          <w:rtl/>
        </w:rPr>
        <w:t xml:space="preserve"> تار</w:t>
      </w:r>
      <w:r w:rsidRPr="00205237">
        <w:rPr>
          <w:rFonts w:cs="B Zar" w:hint="cs"/>
          <w:color w:val="auto"/>
          <w:sz w:val="28"/>
          <w:szCs w:val="28"/>
          <w:rtl/>
        </w:rPr>
        <w:t>یخ</w:t>
      </w:r>
      <w:r w:rsidRPr="00205237">
        <w:rPr>
          <w:rFonts w:cs="B Zar"/>
          <w:color w:val="auto"/>
          <w:sz w:val="28"/>
          <w:szCs w:val="28"/>
          <w:rtl/>
        </w:rPr>
        <w:t xml:space="preserve"> پذ</w:t>
      </w:r>
      <w:r w:rsidRPr="00205237">
        <w:rPr>
          <w:rFonts w:cs="B Zar" w:hint="cs"/>
          <w:color w:val="auto"/>
          <w:sz w:val="28"/>
          <w:szCs w:val="28"/>
          <w:rtl/>
        </w:rPr>
        <w:t>یرش</w:t>
      </w:r>
      <w:r w:rsidRPr="00205237">
        <w:rPr>
          <w:rFonts w:cs="B Zar"/>
          <w:color w:val="auto"/>
          <w:sz w:val="28"/>
          <w:szCs w:val="28"/>
          <w:rtl/>
        </w:rPr>
        <w:t xml:space="preserve"> و ترخ</w:t>
      </w:r>
      <w:r w:rsidRPr="00205237">
        <w:rPr>
          <w:rFonts w:cs="B Zar" w:hint="cs"/>
          <w:color w:val="auto"/>
          <w:sz w:val="28"/>
          <w:szCs w:val="28"/>
          <w:rtl/>
        </w:rPr>
        <w:t>یص</w:t>
      </w:r>
      <w:r w:rsidRPr="00205237">
        <w:rPr>
          <w:rFonts w:cs="B Zar"/>
          <w:color w:val="auto"/>
          <w:sz w:val="28"/>
          <w:szCs w:val="28"/>
          <w:rtl/>
        </w:rPr>
        <w:t>)</w:t>
      </w:r>
    </w:p>
    <w:p w14:paraId="59DC7F7D" w14:textId="77777777" w:rsidR="00247752" w:rsidRPr="00C22A66" w:rsidRDefault="00247752" w:rsidP="00244D5A">
      <w:pPr>
        <w:pStyle w:val="4"/>
        <w:numPr>
          <w:ilvl w:val="1"/>
          <w:numId w:val="13"/>
        </w:numPr>
        <w:ind w:left="1080"/>
        <w:rPr>
          <w:rFonts w:cs="B Zar"/>
          <w:sz w:val="28"/>
          <w:szCs w:val="28"/>
        </w:rPr>
      </w:pPr>
      <w:r w:rsidRPr="00C22A66">
        <w:rPr>
          <w:rFonts w:cs="B Zar"/>
          <w:sz w:val="28"/>
          <w:szCs w:val="28"/>
          <w:rtl/>
        </w:rPr>
        <w:lastRenderedPageBreak/>
        <w:t>ارائه دسترس</w:t>
      </w:r>
      <w:r w:rsidRPr="00C22A66">
        <w:rPr>
          <w:rFonts w:cs="B Zar" w:hint="cs"/>
          <w:sz w:val="28"/>
          <w:szCs w:val="28"/>
          <w:rtl/>
        </w:rPr>
        <w:t>ی</w:t>
      </w:r>
      <w:r w:rsidRPr="00C22A66">
        <w:rPr>
          <w:rFonts w:cs="B Zar"/>
          <w:sz w:val="28"/>
          <w:szCs w:val="28"/>
          <w:rtl/>
        </w:rPr>
        <w:t xml:space="preserve"> به </w:t>
      </w:r>
      <w:r w:rsidR="00205237">
        <w:rPr>
          <w:rFonts w:cs="B Zar" w:hint="cs"/>
          <w:sz w:val="28"/>
          <w:szCs w:val="28"/>
          <w:rtl/>
        </w:rPr>
        <w:t>کاربران مجاز توسط رئیس بیمارستان از طریق صدور حکم الکترونیکی صورت می پذیرد.</w:t>
      </w:r>
    </w:p>
    <w:p w14:paraId="7B13CAC1" w14:textId="77777777" w:rsidR="00247752" w:rsidRPr="004E7755" w:rsidRDefault="00247752" w:rsidP="00244D5A">
      <w:pPr>
        <w:pStyle w:val="4"/>
        <w:numPr>
          <w:ilvl w:val="1"/>
          <w:numId w:val="13"/>
        </w:numPr>
        <w:ind w:left="1080"/>
        <w:rPr>
          <w:rFonts w:cs="B Zar"/>
          <w:color w:val="000000" w:themeColor="text1"/>
          <w:sz w:val="28"/>
          <w:szCs w:val="28"/>
        </w:rPr>
      </w:pPr>
      <w:r w:rsidRPr="004E7755">
        <w:rPr>
          <w:rFonts w:cs="B Zar"/>
          <w:color w:val="000000" w:themeColor="text1"/>
          <w:sz w:val="28"/>
          <w:szCs w:val="28"/>
          <w:rtl/>
        </w:rPr>
        <w:t>امکان تع</w:t>
      </w:r>
      <w:r w:rsidRPr="004E7755">
        <w:rPr>
          <w:rFonts w:cs="B Zar" w:hint="cs"/>
          <w:color w:val="000000" w:themeColor="text1"/>
          <w:sz w:val="28"/>
          <w:szCs w:val="28"/>
          <w:rtl/>
        </w:rPr>
        <w:t>یین نام</w:t>
      </w:r>
      <w:r w:rsidRPr="004E7755">
        <w:rPr>
          <w:rFonts w:cs="B Zar"/>
          <w:color w:val="000000" w:themeColor="text1"/>
          <w:sz w:val="28"/>
          <w:szCs w:val="28"/>
          <w:rtl/>
        </w:rPr>
        <w:t xml:space="preserve"> سند(تفک</w:t>
      </w:r>
      <w:r w:rsidRPr="004E7755">
        <w:rPr>
          <w:rFonts w:cs="B Zar" w:hint="cs"/>
          <w:color w:val="000000" w:themeColor="text1"/>
          <w:sz w:val="28"/>
          <w:szCs w:val="28"/>
          <w:rtl/>
        </w:rPr>
        <w:t>یک</w:t>
      </w:r>
      <w:r w:rsidRPr="004E7755">
        <w:rPr>
          <w:rFonts w:cs="B Zar"/>
          <w:color w:val="000000" w:themeColor="text1"/>
          <w:sz w:val="28"/>
          <w:szCs w:val="28"/>
          <w:rtl/>
        </w:rPr>
        <w:t xml:space="preserve"> تصاو</w:t>
      </w:r>
      <w:r w:rsidRPr="004E7755">
        <w:rPr>
          <w:rFonts w:cs="B Zar" w:hint="cs"/>
          <w:color w:val="000000" w:themeColor="text1"/>
          <w:sz w:val="28"/>
          <w:szCs w:val="28"/>
          <w:rtl/>
        </w:rPr>
        <w:t>یر</w:t>
      </w:r>
      <w:r w:rsidRPr="004E7755">
        <w:rPr>
          <w:rFonts w:cs="B Zar"/>
          <w:color w:val="000000" w:themeColor="text1"/>
          <w:sz w:val="28"/>
          <w:szCs w:val="28"/>
          <w:rtl/>
        </w:rPr>
        <w:t>) بر اساس فهرست استاندارد معرف</w:t>
      </w:r>
      <w:r w:rsidRPr="004E7755">
        <w:rPr>
          <w:rFonts w:cs="B Zar" w:hint="cs"/>
          <w:color w:val="000000" w:themeColor="text1"/>
          <w:sz w:val="28"/>
          <w:szCs w:val="28"/>
          <w:rtl/>
        </w:rPr>
        <w:t>ی</w:t>
      </w:r>
      <w:r w:rsidRPr="004E7755">
        <w:rPr>
          <w:rFonts w:cs="B Zar"/>
          <w:color w:val="000000" w:themeColor="text1"/>
          <w:sz w:val="28"/>
          <w:szCs w:val="28"/>
          <w:rtl/>
        </w:rPr>
        <w:t xml:space="preserve"> شده از سو</w:t>
      </w:r>
      <w:r w:rsidRPr="004E7755">
        <w:rPr>
          <w:rFonts w:cs="B Zar" w:hint="cs"/>
          <w:color w:val="000000" w:themeColor="text1"/>
          <w:sz w:val="28"/>
          <w:szCs w:val="28"/>
          <w:rtl/>
        </w:rPr>
        <w:t>ی</w:t>
      </w:r>
      <w:r w:rsidRPr="004E7755">
        <w:rPr>
          <w:rFonts w:cs="B Zar"/>
          <w:color w:val="000000" w:themeColor="text1"/>
          <w:sz w:val="28"/>
          <w:szCs w:val="28"/>
          <w:rtl/>
        </w:rPr>
        <w:t xml:space="preserve"> وزارت بهداشت</w:t>
      </w:r>
    </w:p>
    <w:p w14:paraId="415640FB" w14:textId="77777777" w:rsidR="00247752" w:rsidRPr="004E7755" w:rsidRDefault="00247752" w:rsidP="00244D5A">
      <w:pPr>
        <w:pStyle w:val="4"/>
        <w:numPr>
          <w:ilvl w:val="1"/>
          <w:numId w:val="12"/>
        </w:numPr>
        <w:ind w:left="1170"/>
        <w:rPr>
          <w:rFonts w:cs="B Zar"/>
          <w:color w:val="000000" w:themeColor="text1"/>
          <w:sz w:val="28"/>
          <w:szCs w:val="28"/>
        </w:rPr>
      </w:pPr>
      <w:r w:rsidRPr="00C22A66">
        <w:rPr>
          <w:rFonts w:cs="B Zar"/>
          <w:sz w:val="28"/>
          <w:szCs w:val="28"/>
          <w:rtl/>
        </w:rPr>
        <w:t>امکان جستجو</w:t>
      </w:r>
      <w:r w:rsidRPr="00C22A66">
        <w:rPr>
          <w:rFonts w:cs="B Zar" w:hint="cs"/>
          <w:sz w:val="28"/>
          <w:szCs w:val="28"/>
          <w:rtl/>
        </w:rPr>
        <w:t>ی</w:t>
      </w:r>
      <w:r w:rsidRPr="00C22A66">
        <w:rPr>
          <w:rFonts w:cs="B Zar"/>
          <w:sz w:val="28"/>
          <w:szCs w:val="28"/>
          <w:rtl/>
        </w:rPr>
        <w:t xml:space="preserve"> سر</w:t>
      </w:r>
      <w:r w:rsidRPr="00C22A66">
        <w:rPr>
          <w:rFonts w:cs="B Zar" w:hint="cs"/>
          <w:sz w:val="28"/>
          <w:szCs w:val="28"/>
          <w:rtl/>
        </w:rPr>
        <w:t>ی</w:t>
      </w:r>
      <w:r w:rsidRPr="00C22A66">
        <w:rPr>
          <w:rFonts w:cs="B Zar" w:hint="eastAsia"/>
          <w:sz w:val="28"/>
          <w:szCs w:val="28"/>
          <w:rtl/>
        </w:rPr>
        <w:t>ع</w:t>
      </w:r>
      <w:r w:rsidRPr="00C22A66">
        <w:rPr>
          <w:rFonts w:cs="B Zar"/>
          <w:sz w:val="28"/>
          <w:szCs w:val="28"/>
          <w:rtl/>
        </w:rPr>
        <w:t xml:space="preserve"> ب</w:t>
      </w:r>
      <w:r w:rsidRPr="00C22A66">
        <w:rPr>
          <w:rFonts w:cs="B Zar" w:hint="cs"/>
          <w:sz w:val="28"/>
          <w:szCs w:val="28"/>
          <w:rtl/>
        </w:rPr>
        <w:t>ی</w:t>
      </w:r>
      <w:r w:rsidRPr="00C22A66">
        <w:rPr>
          <w:rFonts w:cs="B Zar" w:hint="eastAsia"/>
          <w:sz w:val="28"/>
          <w:szCs w:val="28"/>
          <w:rtl/>
        </w:rPr>
        <w:t>ماران</w:t>
      </w:r>
      <w:r w:rsidRPr="00C22A66">
        <w:rPr>
          <w:rFonts w:cs="B Zar"/>
          <w:sz w:val="28"/>
          <w:szCs w:val="28"/>
          <w:rtl/>
        </w:rPr>
        <w:t xml:space="preserve"> براساس نام و نام </w:t>
      </w:r>
      <w:r w:rsidRPr="004E7755">
        <w:rPr>
          <w:rFonts w:cs="B Zar"/>
          <w:color w:val="000000" w:themeColor="text1"/>
          <w:sz w:val="28"/>
          <w:szCs w:val="28"/>
          <w:rtl/>
        </w:rPr>
        <w:t>خانوادگ</w:t>
      </w:r>
      <w:r w:rsidRPr="004E7755">
        <w:rPr>
          <w:rFonts w:cs="B Zar" w:hint="cs"/>
          <w:color w:val="000000" w:themeColor="text1"/>
          <w:sz w:val="28"/>
          <w:szCs w:val="28"/>
          <w:rtl/>
        </w:rPr>
        <w:t>ی</w:t>
      </w:r>
      <w:r w:rsidRPr="004E7755">
        <w:rPr>
          <w:rFonts w:cs="B Zar" w:hint="eastAsia"/>
          <w:color w:val="000000" w:themeColor="text1"/>
          <w:sz w:val="28"/>
          <w:szCs w:val="28"/>
          <w:rtl/>
        </w:rPr>
        <w:t>،</w:t>
      </w:r>
      <w:r w:rsidRPr="004E7755">
        <w:rPr>
          <w:rFonts w:cs="B Zar"/>
          <w:color w:val="000000" w:themeColor="text1"/>
          <w:sz w:val="28"/>
          <w:szCs w:val="28"/>
          <w:rtl/>
        </w:rPr>
        <w:t xml:space="preserve"> شماره</w:t>
      </w:r>
      <w:r w:rsidRPr="004E7755">
        <w:rPr>
          <w:rFonts w:cs="B Zar" w:hint="eastAsia"/>
          <w:color w:val="000000" w:themeColor="text1"/>
          <w:sz w:val="28"/>
          <w:szCs w:val="28"/>
          <w:rtl/>
        </w:rPr>
        <w:t xml:space="preserve"> پرونده</w:t>
      </w:r>
      <w:r w:rsidRPr="004E7755">
        <w:rPr>
          <w:rFonts w:cs="B Zar"/>
          <w:color w:val="000000" w:themeColor="text1"/>
          <w:sz w:val="28"/>
          <w:szCs w:val="28"/>
          <w:rtl/>
        </w:rPr>
        <w:t xml:space="preserve"> و تار</w:t>
      </w:r>
      <w:r w:rsidRPr="004E7755">
        <w:rPr>
          <w:rFonts w:cs="B Zar" w:hint="cs"/>
          <w:color w:val="000000" w:themeColor="text1"/>
          <w:sz w:val="28"/>
          <w:szCs w:val="28"/>
          <w:rtl/>
        </w:rPr>
        <w:t>ی</w:t>
      </w:r>
      <w:r w:rsidRPr="004E7755">
        <w:rPr>
          <w:rFonts w:cs="B Zar" w:hint="eastAsia"/>
          <w:color w:val="000000" w:themeColor="text1"/>
          <w:sz w:val="28"/>
          <w:szCs w:val="28"/>
          <w:rtl/>
        </w:rPr>
        <w:t>خ</w:t>
      </w:r>
      <w:r w:rsidRPr="004E7755">
        <w:rPr>
          <w:rFonts w:cs="B Zar"/>
          <w:color w:val="000000" w:themeColor="text1"/>
          <w:sz w:val="28"/>
          <w:szCs w:val="28"/>
          <w:rtl/>
        </w:rPr>
        <w:t xml:space="preserve"> پذ</w:t>
      </w:r>
      <w:r w:rsidRPr="004E7755">
        <w:rPr>
          <w:rFonts w:cs="B Zar" w:hint="cs"/>
          <w:color w:val="000000" w:themeColor="text1"/>
          <w:sz w:val="28"/>
          <w:szCs w:val="28"/>
          <w:rtl/>
        </w:rPr>
        <w:t>ی</w:t>
      </w:r>
      <w:r w:rsidRPr="004E7755">
        <w:rPr>
          <w:rFonts w:cs="B Zar" w:hint="eastAsia"/>
          <w:color w:val="000000" w:themeColor="text1"/>
          <w:sz w:val="28"/>
          <w:szCs w:val="28"/>
          <w:rtl/>
        </w:rPr>
        <w:t>رش</w:t>
      </w:r>
      <w:r w:rsidR="00800FF4" w:rsidRPr="004E7755">
        <w:rPr>
          <w:rFonts w:cs="B Zar" w:hint="cs"/>
          <w:color w:val="000000" w:themeColor="text1"/>
          <w:sz w:val="28"/>
          <w:szCs w:val="28"/>
          <w:rtl/>
        </w:rPr>
        <w:t>(روز، ماه، سال)</w:t>
      </w:r>
    </w:p>
    <w:p w14:paraId="2507A232" w14:textId="77777777" w:rsidR="00247752" w:rsidRPr="00C22A66" w:rsidRDefault="00247752" w:rsidP="00244D5A">
      <w:pPr>
        <w:pStyle w:val="4"/>
        <w:numPr>
          <w:ilvl w:val="1"/>
          <w:numId w:val="12"/>
        </w:numPr>
        <w:ind w:left="1170"/>
        <w:rPr>
          <w:rFonts w:cs="B Zar"/>
          <w:sz w:val="28"/>
          <w:szCs w:val="28"/>
        </w:rPr>
      </w:pPr>
      <w:r w:rsidRPr="00C22A66">
        <w:rPr>
          <w:rFonts w:cs="B Zar"/>
          <w:sz w:val="28"/>
          <w:szCs w:val="28"/>
          <w:rtl/>
        </w:rPr>
        <w:t>امکان ثبت مشخصات هر ب</w:t>
      </w:r>
      <w:r w:rsidRPr="00C22A66">
        <w:rPr>
          <w:rFonts w:cs="B Zar" w:hint="cs"/>
          <w:sz w:val="28"/>
          <w:szCs w:val="28"/>
          <w:rtl/>
        </w:rPr>
        <w:t>ی</w:t>
      </w:r>
      <w:r w:rsidRPr="00C22A66">
        <w:rPr>
          <w:rFonts w:cs="B Zar" w:hint="eastAsia"/>
          <w:sz w:val="28"/>
          <w:szCs w:val="28"/>
          <w:rtl/>
        </w:rPr>
        <w:t>مار</w:t>
      </w:r>
      <w:r w:rsidRPr="00C22A66">
        <w:rPr>
          <w:rFonts w:cs="B Zar"/>
          <w:sz w:val="28"/>
          <w:szCs w:val="28"/>
          <w:rtl/>
        </w:rPr>
        <w:t xml:space="preserve"> شامل:</w:t>
      </w:r>
    </w:p>
    <w:p w14:paraId="30E616CE" w14:textId="77777777" w:rsidR="00247752" w:rsidRPr="00800FF4" w:rsidRDefault="00247752" w:rsidP="00244D5A">
      <w:pPr>
        <w:pStyle w:val="4"/>
        <w:numPr>
          <w:ilvl w:val="0"/>
          <w:numId w:val="12"/>
        </w:numPr>
        <w:spacing w:after="0"/>
        <w:ind w:left="1260" w:hanging="450"/>
        <w:rPr>
          <w:rFonts w:cs="B Zar"/>
          <w:color w:val="auto"/>
          <w:sz w:val="28"/>
          <w:szCs w:val="28"/>
        </w:rPr>
      </w:pPr>
      <w:r w:rsidRPr="00800FF4">
        <w:rPr>
          <w:rFonts w:cs="B Zar"/>
          <w:color w:val="auto"/>
          <w:sz w:val="28"/>
          <w:szCs w:val="28"/>
          <w:rtl/>
        </w:rPr>
        <w:t>امکان گزارشگ</w:t>
      </w:r>
      <w:r w:rsidRPr="00800FF4">
        <w:rPr>
          <w:rFonts w:cs="B Zar" w:hint="cs"/>
          <w:color w:val="auto"/>
          <w:sz w:val="28"/>
          <w:szCs w:val="28"/>
          <w:rtl/>
        </w:rPr>
        <w:t>ی</w:t>
      </w:r>
      <w:r w:rsidRPr="00800FF4">
        <w:rPr>
          <w:rFonts w:cs="B Zar" w:hint="eastAsia"/>
          <w:color w:val="auto"/>
          <w:sz w:val="28"/>
          <w:szCs w:val="28"/>
          <w:rtl/>
        </w:rPr>
        <w:t>ر</w:t>
      </w:r>
      <w:r w:rsidRPr="00800FF4">
        <w:rPr>
          <w:rFonts w:cs="B Zar" w:hint="cs"/>
          <w:color w:val="auto"/>
          <w:sz w:val="28"/>
          <w:szCs w:val="28"/>
          <w:rtl/>
        </w:rPr>
        <w:t>ی</w:t>
      </w:r>
      <w:r w:rsidRPr="00800FF4">
        <w:rPr>
          <w:rFonts w:cs="B Zar"/>
          <w:color w:val="auto"/>
          <w:sz w:val="28"/>
          <w:szCs w:val="28"/>
          <w:rtl/>
        </w:rPr>
        <w:t xml:space="preserve"> از فرم‌های ثبت شده</w:t>
      </w:r>
      <w:r w:rsidRPr="00800FF4">
        <w:rPr>
          <w:rFonts w:cs="B Zar" w:hint="cs"/>
          <w:color w:val="auto"/>
          <w:sz w:val="28"/>
          <w:szCs w:val="28"/>
          <w:rtl/>
        </w:rPr>
        <w:t xml:space="preserve"> براساس شناسه های تعیین شده</w:t>
      </w:r>
    </w:p>
    <w:p w14:paraId="0605B0FC" w14:textId="77777777" w:rsidR="00247752" w:rsidRPr="00470F05" w:rsidRDefault="00247752" w:rsidP="00244D5A">
      <w:pPr>
        <w:pStyle w:val="4"/>
        <w:numPr>
          <w:ilvl w:val="0"/>
          <w:numId w:val="12"/>
        </w:numPr>
        <w:spacing w:after="0"/>
        <w:ind w:left="1260" w:hanging="450"/>
        <w:rPr>
          <w:rFonts w:cs="B Zar"/>
          <w:color w:val="auto"/>
          <w:sz w:val="28"/>
          <w:szCs w:val="28"/>
        </w:rPr>
      </w:pPr>
      <w:r w:rsidRPr="00470F05">
        <w:rPr>
          <w:rFonts w:cs="B Zar"/>
          <w:color w:val="auto"/>
          <w:sz w:val="28"/>
          <w:szCs w:val="28"/>
          <w:rtl/>
        </w:rPr>
        <w:t>امکان گزارش</w:t>
      </w:r>
      <w:r w:rsidRPr="00470F05">
        <w:rPr>
          <w:rFonts w:cs="B Zar"/>
          <w:color w:val="auto"/>
          <w:sz w:val="28"/>
          <w:szCs w:val="28"/>
        </w:rPr>
        <w:t xml:space="preserve"> </w:t>
      </w:r>
      <w:r w:rsidRPr="00470F05">
        <w:rPr>
          <w:rFonts w:cs="B Zar"/>
          <w:color w:val="auto"/>
          <w:sz w:val="28"/>
          <w:szCs w:val="28"/>
          <w:rtl/>
        </w:rPr>
        <w:t>گ</w:t>
      </w:r>
      <w:r w:rsidRPr="00470F05">
        <w:rPr>
          <w:rFonts w:cs="B Zar" w:hint="cs"/>
          <w:color w:val="auto"/>
          <w:sz w:val="28"/>
          <w:szCs w:val="28"/>
          <w:rtl/>
        </w:rPr>
        <w:t>ی</w:t>
      </w:r>
      <w:r w:rsidRPr="00470F05">
        <w:rPr>
          <w:rFonts w:cs="B Zar" w:hint="eastAsia"/>
          <w:color w:val="auto"/>
          <w:sz w:val="28"/>
          <w:szCs w:val="28"/>
          <w:rtl/>
        </w:rPr>
        <w:t>ر</w:t>
      </w:r>
      <w:r w:rsidRPr="00470F05">
        <w:rPr>
          <w:rFonts w:cs="B Zar" w:hint="cs"/>
          <w:color w:val="auto"/>
          <w:sz w:val="28"/>
          <w:szCs w:val="28"/>
          <w:rtl/>
        </w:rPr>
        <w:t>ی</w:t>
      </w:r>
      <w:r w:rsidRPr="00470F05">
        <w:rPr>
          <w:rFonts w:cs="B Zar"/>
          <w:color w:val="auto"/>
          <w:sz w:val="28"/>
          <w:szCs w:val="28"/>
          <w:rtl/>
        </w:rPr>
        <w:t xml:space="preserve"> براساس </w:t>
      </w:r>
      <w:r w:rsidRPr="00470F05">
        <w:rPr>
          <w:rFonts w:cs="B Zar" w:hint="cs"/>
          <w:color w:val="auto"/>
          <w:sz w:val="28"/>
          <w:szCs w:val="28"/>
          <w:rtl/>
        </w:rPr>
        <w:t>مشخصات ثبت شده در فراداده</w:t>
      </w:r>
    </w:p>
    <w:p w14:paraId="2363665A" w14:textId="77777777" w:rsidR="00247752" w:rsidRPr="00470F05" w:rsidRDefault="00247752" w:rsidP="00244D5A">
      <w:pPr>
        <w:pStyle w:val="4"/>
        <w:numPr>
          <w:ilvl w:val="0"/>
          <w:numId w:val="12"/>
        </w:numPr>
        <w:spacing w:after="0"/>
        <w:ind w:left="1260" w:hanging="450"/>
        <w:rPr>
          <w:rFonts w:cs="B Zar"/>
          <w:color w:val="auto"/>
          <w:sz w:val="28"/>
          <w:szCs w:val="28"/>
        </w:rPr>
      </w:pPr>
      <w:r w:rsidRPr="00470F05">
        <w:rPr>
          <w:rFonts w:cs="B Zar" w:hint="cs"/>
          <w:color w:val="auto"/>
          <w:sz w:val="28"/>
          <w:szCs w:val="28"/>
          <w:rtl/>
        </w:rPr>
        <w:t>امکان اعلام عدم تایید کیفیت اسکن</w:t>
      </w:r>
    </w:p>
    <w:p w14:paraId="375A4404" w14:textId="77777777" w:rsidR="00247752" w:rsidRPr="00470F05" w:rsidRDefault="00247752" w:rsidP="00244D5A">
      <w:pPr>
        <w:pStyle w:val="4"/>
        <w:numPr>
          <w:ilvl w:val="0"/>
          <w:numId w:val="12"/>
        </w:numPr>
        <w:spacing w:after="0"/>
        <w:ind w:left="1260" w:hanging="450"/>
        <w:rPr>
          <w:rFonts w:cs="B Zar"/>
          <w:color w:val="auto"/>
          <w:sz w:val="28"/>
          <w:szCs w:val="28"/>
        </w:rPr>
      </w:pPr>
      <w:r w:rsidRPr="00470F05">
        <w:rPr>
          <w:rFonts w:cs="B Zar" w:hint="cs"/>
          <w:color w:val="auto"/>
          <w:sz w:val="28"/>
          <w:szCs w:val="28"/>
          <w:rtl/>
        </w:rPr>
        <w:t>اطلاعات مرتبط به</w:t>
      </w:r>
      <w:r w:rsidRPr="00470F05">
        <w:rPr>
          <w:rFonts w:cs="B Zar"/>
          <w:color w:val="auto"/>
          <w:sz w:val="28"/>
          <w:szCs w:val="28"/>
          <w:rtl/>
        </w:rPr>
        <w:t xml:space="preserve"> </w:t>
      </w:r>
      <w:r w:rsidRPr="00470F05">
        <w:rPr>
          <w:rFonts w:cs="B Zar" w:hint="cs"/>
          <w:color w:val="auto"/>
          <w:sz w:val="28"/>
          <w:szCs w:val="28"/>
          <w:rtl/>
        </w:rPr>
        <w:t>اسکن</w:t>
      </w:r>
      <w:r w:rsidRPr="00470F05">
        <w:rPr>
          <w:rFonts w:cs="B Zar"/>
          <w:color w:val="auto"/>
          <w:sz w:val="28"/>
          <w:szCs w:val="28"/>
          <w:rtl/>
        </w:rPr>
        <w:t xml:space="preserve"> (</w:t>
      </w:r>
      <w:r w:rsidRPr="00470F05">
        <w:rPr>
          <w:rFonts w:cs="B Zar" w:hint="cs"/>
          <w:color w:val="auto"/>
          <w:sz w:val="28"/>
          <w:szCs w:val="28"/>
          <w:rtl/>
        </w:rPr>
        <w:t>مانند</w:t>
      </w:r>
      <w:r w:rsidRPr="00470F05">
        <w:rPr>
          <w:rFonts w:cs="B Zar"/>
          <w:color w:val="auto"/>
          <w:sz w:val="28"/>
          <w:szCs w:val="28"/>
          <w:rtl/>
        </w:rPr>
        <w:t xml:space="preserve"> </w:t>
      </w:r>
      <w:r w:rsidRPr="00470F05">
        <w:rPr>
          <w:rFonts w:cs="B Zar" w:hint="cs"/>
          <w:color w:val="auto"/>
          <w:sz w:val="28"/>
          <w:szCs w:val="28"/>
          <w:rtl/>
        </w:rPr>
        <w:t>زمان،</w:t>
      </w:r>
      <w:r w:rsidRPr="00470F05">
        <w:rPr>
          <w:rFonts w:cs="B Zar"/>
          <w:color w:val="auto"/>
          <w:sz w:val="28"/>
          <w:szCs w:val="28"/>
          <w:rtl/>
        </w:rPr>
        <w:t xml:space="preserve"> </w:t>
      </w:r>
      <w:r w:rsidRPr="00470F05">
        <w:rPr>
          <w:rFonts w:cs="B Zar" w:hint="cs"/>
          <w:color w:val="auto"/>
          <w:sz w:val="28"/>
          <w:szCs w:val="28"/>
          <w:rtl/>
        </w:rPr>
        <w:t>تاریخ،</w:t>
      </w:r>
      <w:r w:rsidRPr="00470F05">
        <w:rPr>
          <w:rFonts w:cs="B Zar"/>
          <w:color w:val="auto"/>
          <w:sz w:val="28"/>
          <w:szCs w:val="28"/>
          <w:rtl/>
        </w:rPr>
        <w:t xml:space="preserve"> </w:t>
      </w:r>
      <w:r w:rsidRPr="00470F05">
        <w:rPr>
          <w:rFonts w:cs="B Zar" w:hint="cs"/>
          <w:color w:val="auto"/>
          <w:sz w:val="28"/>
          <w:szCs w:val="28"/>
          <w:rtl/>
        </w:rPr>
        <w:t>نام کاربر اسکن کننده،</w:t>
      </w:r>
      <w:r w:rsidRPr="00470F05">
        <w:rPr>
          <w:rFonts w:cs="B Zar"/>
          <w:color w:val="auto"/>
          <w:sz w:val="28"/>
          <w:szCs w:val="28"/>
          <w:rtl/>
        </w:rPr>
        <w:t xml:space="preserve"> </w:t>
      </w:r>
      <w:r w:rsidRPr="00470F05">
        <w:rPr>
          <w:rFonts w:cs="B Zar" w:hint="cs"/>
          <w:color w:val="auto"/>
          <w:sz w:val="28"/>
          <w:szCs w:val="28"/>
          <w:rtl/>
        </w:rPr>
        <w:t>تعداد</w:t>
      </w:r>
      <w:r w:rsidRPr="00470F05">
        <w:rPr>
          <w:rFonts w:cs="B Zar"/>
          <w:color w:val="auto"/>
          <w:sz w:val="28"/>
          <w:szCs w:val="28"/>
          <w:rtl/>
        </w:rPr>
        <w:t xml:space="preserve"> </w:t>
      </w:r>
      <w:r w:rsidRPr="00470F05">
        <w:rPr>
          <w:rFonts w:cs="B Zar" w:hint="cs"/>
          <w:color w:val="auto"/>
          <w:sz w:val="28"/>
          <w:szCs w:val="28"/>
          <w:rtl/>
        </w:rPr>
        <w:t>فرم‌ها</w:t>
      </w:r>
      <w:r w:rsidRPr="00470F05">
        <w:rPr>
          <w:rFonts w:cs="B Zar"/>
          <w:color w:val="auto"/>
          <w:sz w:val="28"/>
          <w:szCs w:val="28"/>
          <w:rtl/>
        </w:rPr>
        <w:t xml:space="preserve">) </w:t>
      </w:r>
      <w:r w:rsidRPr="00470F05">
        <w:rPr>
          <w:rFonts w:cs="B Zar" w:hint="cs"/>
          <w:color w:val="auto"/>
          <w:sz w:val="28"/>
          <w:szCs w:val="28"/>
          <w:rtl/>
        </w:rPr>
        <w:t>باید</w:t>
      </w:r>
      <w:r w:rsidRPr="00470F05">
        <w:rPr>
          <w:rFonts w:cs="B Zar"/>
          <w:color w:val="auto"/>
          <w:sz w:val="28"/>
          <w:szCs w:val="28"/>
          <w:rtl/>
        </w:rPr>
        <w:t xml:space="preserve"> </w:t>
      </w:r>
      <w:r w:rsidRPr="00470F05">
        <w:rPr>
          <w:rFonts w:cs="B Zar" w:hint="cs"/>
          <w:color w:val="auto"/>
          <w:sz w:val="28"/>
          <w:szCs w:val="28"/>
          <w:rtl/>
        </w:rPr>
        <w:t>ایجاد</w:t>
      </w:r>
      <w:r w:rsidRPr="00470F05">
        <w:rPr>
          <w:rFonts w:cs="B Zar"/>
          <w:color w:val="auto"/>
          <w:sz w:val="28"/>
          <w:szCs w:val="28"/>
          <w:rtl/>
        </w:rPr>
        <w:t xml:space="preserve"> </w:t>
      </w:r>
      <w:r w:rsidRPr="00470F05">
        <w:rPr>
          <w:rFonts w:cs="B Zar" w:hint="cs"/>
          <w:color w:val="auto"/>
          <w:sz w:val="28"/>
          <w:szCs w:val="28"/>
          <w:rtl/>
        </w:rPr>
        <w:t>و</w:t>
      </w:r>
      <w:r w:rsidRPr="00470F05">
        <w:rPr>
          <w:rFonts w:cs="B Zar"/>
          <w:color w:val="auto"/>
          <w:sz w:val="28"/>
          <w:szCs w:val="28"/>
          <w:rtl/>
        </w:rPr>
        <w:t xml:space="preserve"> </w:t>
      </w:r>
      <w:r w:rsidRPr="00470F05">
        <w:rPr>
          <w:rFonts w:cs="B Zar" w:hint="cs"/>
          <w:color w:val="auto"/>
          <w:sz w:val="28"/>
          <w:szCs w:val="28"/>
          <w:rtl/>
        </w:rPr>
        <w:t>نگهداری</w:t>
      </w:r>
      <w:r w:rsidRPr="00470F05">
        <w:rPr>
          <w:rFonts w:cs="B Zar"/>
          <w:color w:val="auto"/>
          <w:sz w:val="28"/>
          <w:szCs w:val="28"/>
          <w:rtl/>
        </w:rPr>
        <w:t xml:space="preserve"> </w:t>
      </w:r>
      <w:r w:rsidRPr="00470F05">
        <w:rPr>
          <w:rFonts w:cs="B Zar" w:hint="cs"/>
          <w:color w:val="auto"/>
          <w:sz w:val="28"/>
          <w:szCs w:val="28"/>
          <w:rtl/>
        </w:rPr>
        <w:t>شود</w:t>
      </w:r>
      <w:r w:rsidRPr="00470F05">
        <w:rPr>
          <w:rFonts w:cs="B Zar"/>
          <w:color w:val="auto"/>
          <w:sz w:val="28"/>
          <w:szCs w:val="28"/>
        </w:rPr>
        <w:t>.</w:t>
      </w:r>
    </w:p>
    <w:p w14:paraId="1CF02592" w14:textId="77777777" w:rsidR="00247752" w:rsidRDefault="00247752" w:rsidP="00244D5A">
      <w:pPr>
        <w:pStyle w:val="ListParagraph"/>
        <w:numPr>
          <w:ilvl w:val="0"/>
          <w:numId w:val="12"/>
        </w:numPr>
        <w:spacing w:after="0" w:line="240" w:lineRule="auto"/>
        <w:ind w:left="1110"/>
        <w:jc w:val="both"/>
        <w:rPr>
          <w:rFonts w:ascii="Calibri Light" w:eastAsia="B Titr" w:hAnsi="Calibri Light" w:cs="B Zar"/>
          <w:b w:val="0"/>
          <w:bCs w:val="0"/>
          <w:color w:val="auto"/>
          <w14:cntxtAlts/>
        </w:rPr>
      </w:pPr>
      <w:r w:rsidRPr="00244D5A">
        <w:rPr>
          <w:rFonts w:ascii="Calibri Light" w:eastAsia="B Titr" w:hAnsi="Calibri Light" w:cs="B Zar"/>
          <w:b w:val="0"/>
          <w:bCs w:val="0"/>
          <w:color w:val="auto"/>
          <w:rtl/>
          <w14:cntxtAlts/>
        </w:rPr>
        <w:t xml:space="preserve">نرم افزار باید فرم هایی که به اشتباه در پرونده بیمار قرار گرفته را از طریق بارکد هویتی فرم شناسایی کرده و به کاربر </w:t>
      </w:r>
      <w:r w:rsidRPr="00244D5A">
        <w:rPr>
          <w:rFonts w:ascii="Calibri Light" w:eastAsia="B Titr" w:hAnsi="Calibri Light" w:cs="B Zar" w:hint="cs"/>
          <w:b w:val="0"/>
          <w:bCs w:val="0"/>
          <w:color w:val="auto"/>
          <w:rtl/>
          <w14:cntxtAlts/>
        </w:rPr>
        <w:t>هشدار</w:t>
      </w:r>
      <w:r w:rsidRPr="00244D5A">
        <w:rPr>
          <w:rFonts w:ascii="Calibri Light" w:eastAsia="B Titr" w:hAnsi="Calibri Light" w:cs="B Zar"/>
          <w:b w:val="0"/>
          <w:bCs w:val="0"/>
          <w:color w:val="auto"/>
          <w:rtl/>
          <w14:cntxtAlts/>
        </w:rPr>
        <w:t xml:space="preserve"> دهد که این فرم مربوط به این بیمار نمی باشد و در صورتی که کاربر تشخیص دهد که فرم به اشتباه در این پرونده قرار گرفته این انتقال انجام پذیرد</w:t>
      </w:r>
      <w:r w:rsidR="00244D5A">
        <w:rPr>
          <w:rFonts w:ascii="Calibri Light" w:eastAsia="B Titr" w:hAnsi="Calibri Light" w:cs="B Zar" w:hint="cs"/>
          <w:b w:val="0"/>
          <w:bCs w:val="0"/>
          <w:color w:val="auto"/>
          <w:rtl/>
          <w14:cntxtAlts/>
        </w:rPr>
        <w:t>.</w:t>
      </w:r>
    </w:p>
    <w:p w14:paraId="43DE1CE4" w14:textId="77777777" w:rsidR="00247752" w:rsidRDefault="00247752" w:rsidP="00244D5A">
      <w:pPr>
        <w:pStyle w:val="ListParagraph"/>
        <w:numPr>
          <w:ilvl w:val="0"/>
          <w:numId w:val="12"/>
        </w:numPr>
        <w:spacing w:after="0" w:line="240" w:lineRule="auto"/>
        <w:ind w:left="1110"/>
        <w:jc w:val="both"/>
        <w:rPr>
          <w:rFonts w:ascii="Calibri Light" w:eastAsia="B Titr" w:hAnsi="Calibri Light" w:cs="B Zar"/>
          <w:b w:val="0"/>
          <w:bCs w:val="0"/>
          <w:color w:val="auto"/>
          <w14:cntxtAlts/>
        </w:rPr>
      </w:pPr>
      <w:r w:rsidRPr="00244D5A">
        <w:rPr>
          <w:rFonts w:ascii="Calibri Light" w:eastAsia="B Titr" w:hAnsi="Calibri Light" w:cs="B Zar" w:hint="cs"/>
          <w:b w:val="0"/>
          <w:bCs w:val="0"/>
          <w:color w:val="auto"/>
          <w:rtl/>
          <w14:cntxtAlts/>
        </w:rPr>
        <w:t>نرم افزار باید قابلیت ثبت</w:t>
      </w:r>
      <w:r w:rsidRPr="00244D5A">
        <w:rPr>
          <w:rFonts w:ascii="Calibri Light" w:eastAsia="B Titr" w:hAnsi="Calibri Light" w:cs="B Zar"/>
          <w:b w:val="0"/>
          <w:bCs w:val="0"/>
          <w:color w:val="auto"/>
          <w14:cntxtAlts/>
        </w:rPr>
        <w:t xml:space="preserve"> </w:t>
      </w:r>
      <w:r w:rsidRPr="00244D5A">
        <w:rPr>
          <w:rFonts w:ascii="Calibri Light" w:eastAsia="B Titr" w:hAnsi="Calibri Light" w:cs="B Zar" w:hint="cs"/>
          <w:b w:val="0"/>
          <w:bCs w:val="0"/>
          <w:color w:val="auto"/>
          <w:rtl/>
          <w14:cntxtAlts/>
        </w:rPr>
        <w:t xml:space="preserve">وقایع </w:t>
      </w:r>
      <w:r w:rsidRPr="00244D5A">
        <w:rPr>
          <w:rFonts w:ascii="Calibri Light" w:eastAsia="B Titr" w:hAnsi="Calibri Light" w:cs="B Zar"/>
          <w:b w:val="0"/>
          <w:bCs w:val="0"/>
          <w:color w:val="auto"/>
          <w14:cntxtAlts/>
        </w:rPr>
        <w:t>(Logging)</w:t>
      </w:r>
      <w:r w:rsidRPr="00244D5A">
        <w:rPr>
          <w:rFonts w:ascii="Calibri Light" w:eastAsia="B Titr" w:hAnsi="Calibri Light" w:cs="B Zar" w:hint="cs"/>
          <w:b w:val="0"/>
          <w:bCs w:val="0"/>
          <w:color w:val="auto"/>
          <w:rtl/>
          <w14:cntxtAlts/>
        </w:rPr>
        <w:t xml:space="preserve"> را داشته باشد</w:t>
      </w:r>
      <w:r w:rsidR="00244D5A">
        <w:rPr>
          <w:rFonts w:ascii="Calibri Light" w:eastAsia="B Titr" w:hAnsi="Calibri Light" w:cs="B Zar" w:hint="cs"/>
          <w:b w:val="0"/>
          <w:bCs w:val="0"/>
          <w:color w:val="auto"/>
          <w:rtl/>
          <w14:cntxtAlts/>
        </w:rPr>
        <w:t>.</w:t>
      </w:r>
    </w:p>
    <w:p w14:paraId="3B074247" w14:textId="77777777" w:rsidR="00244D5A" w:rsidRDefault="00244D5A" w:rsidP="00244D5A">
      <w:pPr>
        <w:spacing w:after="0" w:line="240" w:lineRule="auto"/>
        <w:jc w:val="both"/>
        <w:rPr>
          <w:rFonts w:ascii="Calibri Light" w:eastAsia="B Titr" w:hAnsi="Calibri Light" w:cs="B Zar"/>
          <w:rtl/>
          <w14:cntxtAlts/>
        </w:rPr>
      </w:pPr>
    </w:p>
    <w:p w14:paraId="20866367" w14:textId="77777777" w:rsidR="00244D5A" w:rsidRDefault="00244D5A" w:rsidP="00244D5A">
      <w:pPr>
        <w:spacing w:after="0" w:line="240" w:lineRule="auto"/>
        <w:jc w:val="both"/>
        <w:rPr>
          <w:rFonts w:ascii="Calibri Light" w:eastAsia="B Titr" w:hAnsi="Calibri Light" w:cs="B Zar"/>
          <w:rtl/>
          <w14:cntxtAlts/>
        </w:rPr>
      </w:pPr>
    </w:p>
    <w:p w14:paraId="5EA03671" w14:textId="77777777" w:rsidR="000E7809" w:rsidRDefault="000E7809" w:rsidP="00244D5A">
      <w:pPr>
        <w:spacing w:after="0" w:line="240" w:lineRule="auto"/>
        <w:jc w:val="both"/>
        <w:rPr>
          <w:rFonts w:ascii="Calibri Light" w:eastAsia="B Titr" w:hAnsi="Calibri Light" w:cs="B Zar"/>
          <w:rtl/>
          <w14:cntxtAlts/>
        </w:rPr>
      </w:pPr>
    </w:p>
    <w:p w14:paraId="43556697" w14:textId="77777777" w:rsidR="000E7809" w:rsidRDefault="000E7809" w:rsidP="00244D5A">
      <w:pPr>
        <w:spacing w:after="0" w:line="240" w:lineRule="auto"/>
        <w:jc w:val="both"/>
        <w:rPr>
          <w:rFonts w:ascii="Calibri Light" w:eastAsia="B Titr" w:hAnsi="Calibri Light" w:cs="B Zar"/>
          <w:rtl/>
          <w14:cntxtAlts/>
        </w:rPr>
      </w:pPr>
    </w:p>
    <w:p w14:paraId="3E4D8B05" w14:textId="77777777" w:rsidR="000E7809" w:rsidRDefault="000E7809" w:rsidP="00244D5A">
      <w:pPr>
        <w:spacing w:after="0" w:line="240" w:lineRule="auto"/>
        <w:jc w:val="both"/>
        <w:rPr>
          <w:rFonts w:ascii="Calibri Light" w:eastAsia="B Titr" w:hAnsi="Calibri Light" w:cs="B Zar"/>
          <w:rtl/>
          <w14:cntxtAlts/>
        </w:rPr>
      </w:pPr>
    </w:p>
    <w:p w14:paraId="3FDB0254" w14:textId="77777777" w:rsidR="000E7809" w:rsidRDefault="000E7809" w:rsidP="00244D5A">
      <w:pPr>
        <w:spacing w:after="0" w:line="240" w:lineRule="auto"/>
        <w:jc w:val="both"/>
        <w:rPr>
          <w:rFonts w:ascii="Calibri Light" w:eastAsia="B Titr" w:hAnsi="Calibri Light" w:cs="B Zar"/>
          <w:rtl/>
          <w14:cntxtAlts/>
        </w:rPr>
      </w:pPr>
    </w:p>
    <w:p w14:paraId="4FF51D3E" w14:textId="77777777" w:rsidR="000E7809" w:rsidRDefault="000E7809" w:rsidP="00244D5A">
      <w:pPr>
        <w:spacing w:after="0" w:line="240" w:lineRule="auto"/>
        <w:jc w:val="both"/>
        <w:rPr>
          <w:rFonts w:ascii="Calibri Light" w:eastAsia="B Titr" w:hAnsi="Calibri Light" w:cs="B Zar"/>
          <w:rtl/>
          <w14:cntxtAlts/>
        </w:rPr>
      </w:pPr>
    </w:p>
    <w:p w14:paraId="096FAD5E" w14:textId="77777777" w:rsidR="000E7809" w:rsidRDefault="000E7809" w:rsidP="00244D5A">
      <w:pPr>
        <w:spacing w:after="0" w:line="240" w:lineRule="auto"/>
        <w:jc w:val="both"/>
        <w:rPr>
          <w:rFonts w:ascii="Calibri Light" w:eastAsia="B Titr" w:hAnsi="Calibri Light" w:cs="B Zar"/>
          <w:rtl/>
          <w14:cntxtAlts/>
        </w:rPr>
      </w:pPr>
    </w:p>
    <w:p w14:paraId="1C5A9A76" w14:textId="77777777" w:rsidR="000E7809" w:rsidRDefault="000E7809" w:rsidP="00244D5A">
      <w:pPr>
        <w:spacing w:after="0" w:line="240" w:lineRule="auto"/>
        <w:jc w:val="both"/>
        <w:rPr>
          <w:rFonts w:ascii="Calibri Light" w:eastAsia="B Titr" w:hAnsi="Calibri Light" w:cs="B Zar"/>
          <w:rtl/>
          <w14:cntxtAlts/>
        </w:rPr>
      </w:pPr>
    </w:p>
    <w:p w14:paraId="5AE453E4" w14:textId="77777777" w:rsidR="00D01D28" w:rsidRDefault="00D01D28" w:rsidP="00244D5A">
      <w:pPr>
        <w:spacing w:after="0" w:line="240" w:lineRule="auto"/>
        <w:jc w:val="both"/>
        <w:rPr>
          <w:rFonts w:ascii="Calibri Light" w:eastAsia="B Titr" w:hAnsi="Calibri Light" w:cs="B Zar"/>
          <w:rtl/>
          <w14:cntxtAlts/>
        </w:rPr>
      </w:pPr>
    </w:p>
    <w:p w14:paraId="0473466C" w14:textId="77777777" w:rsidR="00D01D28" w:rsidRDefault="00D01D28" w:rsidP="00244D5A">
      <w:pPr>
        <w:spacing w:after="0" w:line="240" w:lineRule="auto"/>
        <w:jc w:val="both"/>
        <w:rPr>
          <w:rFonts w:ascii="Calibri Light" w:eastAsia="B Titr" w:hAnsi="Calibri Light" w:cs="B Zar"/>
          <w:rtl/>
          <w14:cntxtAlts/>
        </w:rPr>
      </w:pPr>
    </w:p>
    <w:p w14:paraId="5561429F" w14:textId="77777777" w:rsidR="00244D5A" w:rsidRDefault="00244D5A" w:rsidP="00244D5A">
      <w:pPr>
        <w:spacing w:after="0" w:line="240" w:lineRule="auto"/>
        <w:jc w:val="both"/>
        <w:rPr>
          <w:rFonts w:ascii="Calibri Light" w:eastAsia="B Titr" w:hAnsi="Calibri Light" w:cs="B Zar"/>
          <w:rtl/>
          <w14:cntxtAlts/>
        </w:rPr>
      </w:pPr>
    </w:p>
    <w:p w14:paraId="0F45C01B" w14:textId="77777777" w:rsidR="00244D5A" w:rsidRDefault="00244D5A" w:rsidP="00244D5A">
      <w:pPr>
        <w:spacing w:after="0" w:line="240" w:lineRule="auto"/>
        <w:jc w:val="both"/>
        <w:rPr>
          <w:rFonts w:ascii="Calibri Light" w:eastAsia="B Titr" w:hAnsi="Calibri Light" w:cs="B Zar"/>
          <w:rtl/>
          <w14:cntxtAlts/>
        </w:rPr>
      </w:pPr>
    </w:p>
    <w:bookmarkEnd w:id="0"/>
    <w:p w14:paraId="01E78655" w14:textId="77777777" w:rsidR="00244D5A" w:rsidRDefault="00244D5A" w:rsidP="00244D5A">
      <w:pPr>
        <w:spacing w:after="0" w:line="240" w:lineRule="auto"/>
        <w:jc w:val="both"/>
        <w:rPr>
          <w:rFonts w:ascii="Calibri Light" w:eastAsia="B Titr" w:hAnsi="Calibri Light" w:cs="B Zar"/>
          <w:rtl/>
          <w14:cntxtAlts/>
        </w:rPr>
      </w:pPr>
    </w:p>
    <w:sectPr w:rsidR="00244D5A" w:rsidSect="005D26A4">
      <w:footerReference w:type="default" r:id="rId12"/>
      <w:pgSz w:w="11906" w:h="16838"/>
      <w:pgMar w:top="1440" w:right="1440" w:bottom="1440" w:left="1134" w:header="708" w:footer="708" w:gutter="0"/>
      <w:pgBorders w:offsetFrom="page">
        <w:top w:val="dotted" w:sz="4" w:space="24" w:color="auto" w:shadow="1"/>
        <w:left w:val="dotted" w:sz="4" w:space="24" w:color="auto" w:shadow="1"/>
        <w:bottom w:val="dotted" w:sz="4" w:space="24" w:color="auto" w:shadow="1"/>
        <w:right w:val="dotted" w:sz="4" w:space="24" w:color="auto" w:shadow="1"/>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31E016" w14:textId="77777777" w:rsidR="00C178B9" w:rsidRDefault="00C178B9" w:rsidP="00171DAD">
      <w:pPr>
        <w:spacing w:after="0" w:line="240" w:lineRule="auto"/>
      </w:pPr>
      <w:r>
        <w:separator/>
      </w:r>
    </w:p>
  </w:endnote>
  <w:endnote w:type="continuationSeparator" w:id="0">
    <w:p w14:paraId="77C72AF6" w14:textId="77777777" w:rsidR="00C178B9" w:rsidRDefault="00C178B9" w:rsidP="00171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 Traffic">
    <w:panose1 w:val="00000400000000000000"/>
    <w:charset w:val="B2"/>
    <w:family w:val="auto"/>
    <w:pitch w:val="variable"/>
    <w:sig w:usb0="00002001" w:usb1="80000000" w:usb2="00000008" w:usb3="00000000" w:csb0="00000040" w:csb1="00000000"/>
  </w:font>
  <w:font w:name="Batang">
    <w:altName w:val="바탕"/>
    <w:panose1 w:val="02030600000101010101"/>
    <w:charset w:val="81"/>
    <w:family w:val="roman"/>
    <w:pitch w:val="variable"/>
    <w:sig w:usb0="B00002AF" w:usb1="69D77CFB" w:usb2="00000030" w:usb3="00000000" w:csb0="0008009F" w:csb1="00000000"/>
  </w:font>
  <w:font w:name="B Titr">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EntezareZohoor B4">
    <w:altName w:val="Arial"/>
    <w:charset w:val="B2"/>
    <w:family w:val="auto"/>
    <w:pitch w:val="variable"/>
    <w:sig w:usb0="00002000" w:usb1="80000000" w:usb2="00000008" w:usb3="00000000" w:csb0="00000040" w:csb1="00000000"/>
  </w:font>
  <w:font w:name="Mj_Farah Outline">
    <w:altName w:val="Times New Roman"/>
    <w:charset w:val="B2"/>
    <w:family w:val="auto"/>
    <w:pitch w:val="variable"/>
    <w:sig w:usb0="00002000" w:usb1="80000000" w:usb2="00000008" w:usb3="00000000" w:csb0="00000040" w:csb1="00000000"/>
  </w:font>
  <w:font w:name="B Yekan">
    <w:panose1 w:val="00000400000000000000"/>
    <w:charset w:val="B2"/>
    <w:family w:val="auto"/>
    <w:pitch w:val="variable"/>
    <w:sig w:usb0="00002001" w:usb1="80000000" w:usb2="00000008" w:usb3="00000000" w:csb0="00000040" w:csb1="00000000"/>
  </w:font>
  <w:font w:name="B Compset">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WebComponentsIcon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bidiVisual/>
      <w:tblW w:w="994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8"/>
      <w:gridCol w:w="2001"/>
      <w:gridCol w:w="4733"/>
    </w:tblGrid>
    <w:tr w:rsidR="003E63FA" w:rsidRPr="00E91FFE" w14:paraId="5CE0F671" w14:textId="77777777" w:rsidTr="000E7809">
      <w:trPr>
        <w:trHeight w:val="270"/>
      </w:trPr>
      <w:tc>
        <w:tcPr>
          <w:tcW w:w="3208" w:type="dxa"/>
        </w:tcPr>
        <w:p w14:paraId="004E0663" w14:textId="77777777" w:rsidR="003E63FA" w:rsidRDefault="003E63FA" w:rsidP="00171DAD">
          <w:pPr>
            <w:pStyle w:val="Footer"/>
            <w:jc w:val="center"/>
            <w:rPr>
              <w:rtl/>
            </w:rPr>
          </w:pPr>
          <w:r w:rsidRPr="00E91FFE">
            <w:rPr>
              <w:sz w:val="22"/>
              <w:szCs w:val="22"/>
            </w:rPr>
            <w:t>it@behdasht.gov.ir</w:t>
          </w:r>
        </w:p>
      </w:tc>
      <w:tc>
        <w:tcPr>
          <w:tcW w:w="2001" w:type="dxa"/>
        </w:tcPr>
        <w:sdt>
          <w:sdtPr>
            <w:rPr>
              <w:rtl/>
            </w:rPr>
            <w:id w:val="-237400165"/>
            <w:docPartObj>
              <w:docPartGallery w:val="Page Numbers (Top of Page)"/>
              <w:docPartUnique/>
            </w:docPartObj>
          </w:sdtPr>
          <w:sdtContent>
            <w:sdt>
              <w:sdtPr>
                <w:rPr>
                  <w:rtl/>
                  <w:lang w:val="fa-IR"/>
                </w:rPr>
                <w:id w:val="-1805004419"/>
                <w:docPartObj>
                  <w:docPartGallery w:val="Page Numbers (Bottom of Page)"/>
                  <w:docPartUnique/>
                </w:docPartObj>
              </w:sdtPr>
              <w:sdtEndPr>
                <w:rPr>
                  <w:b/>
                  <w:bCs/>
                  <w:lang w:val="en-US"/>
                </w:rPr>
              </w:sdtEndPr>
              <w:sdtContent>
                <w:p w14:paraId="4C57A54F" w14:textId="77777777" w:rsidR="003E63FA" w:rsidRPr="00AA06C6" w:rsidRDefault="003E63FA" w:rsidP="00171DAD">
                  <w:pPr>
                    <w:pStyle w:val="Footer"/>
                    <w:jc w:val="center"/>
                    <w:rPr>
                      <w:b/>
                      <w:bCs/>
                      <w:rtl/>
                    </w:rPr>
                  </w:pPr>
                  <w:r w:rsidRPr="000B403B">
                    <w:rPr>
                      <w:b/>
                      <w:bCs/>
                      <w:rtl/>
                      <w:lang w:val="fa-IR"/>
                    </w:rPr>
                    <w:t xml:space="preserve">صفحه | </w:t>
                  </w:r>
                  <w:r w:rsidRPr="000B403B">
                    <w:rPr>
                      <w:b/>
                      <w:bCs/>
                    </w:rPr>
                    <w:fldChar w:fldCharType="begin"/>
                  </w:r>
                  <w:r w:rsidRPr="000B403B">
                    <w:rPr>
                      <w:b/>
                      <w:bCs/>
                    </w:rPr>
                    <w:instrText>PAGE   \* MERGEFORMAT</w:instrText>
                  </w:r>
                  <w:r w:rsidRPr="000B403B">
                    <w:rPr>
                      <w:b/>
                      <w:bCs/>
                    </w:rPr>
                    <w:fldChar w:fldCharType="separate"/>
                  </w:r>
                  <w:r w:rsidR="002953B9">
                    <w:rPr>
                      <w:b/>
                      <w:bCs/>
                      <w:noProof/>
                      <w:rtl/>
                    </w:rPr>
                    <w:t>10</w:t>
                  </w:r>
                  <w:r w:rsidRPr="000B403B">
                    <w:rPr>
                      <w:b/>
                      <w:bCs/>
                    </w:rPr>
                    <w:fldChar w:fldCharType="end"/>
                  </w:r>
                </w:p>
              </w:sdtContent>
            </w:sdt>
          </w:sdtContent>
        </w:sdt>
      </w:tc>
      <w:tc>
        <w:tcPr>
          <w:tcW w:w="4733" w:type="dxa"/>
        </w:tcPr>
        <w:p w14:paraId="596D9B05" w14:textId="77777777" w:rsidR="003E63FA" w:rsidRPr="00E91FFE" w:rsidRDefault="00B54A28" w:rsidP="00171DAD">
          <w:pPr>
            <w:pStyle w:val="Footer"/>
            <w:jc w:val="center"/>
            <w:rPr>
              <w:b/>
              <w:bCs/>
              <w:rtl/>
            </w:rPr>
          </w:pPr>
          <w:r>
            <w:rPr>
              <w:rFonts w:ascii="WebComponentsIcons" w:hAnsi="WebComponentsIcons"/>
              <w:b/>
              <w:bCs/>
              <w:color w:val="4F46E5"/>
              <w:shd w:val="clear" w:color="auto" w:fill="FFFFFF"/>
              <w:rtl/>
            </w:rPr>
            <w:t>اسکن پرونده پزشکی</w:t>
          </w:r>
        </w:p>
      </w:tc>
    </w:tr>
  </w:tbl>
  <w:p w14:paraId="3D5B2EE8" w14:textId="77777777" w:rsidR="003E63FA" w:rsidRDefault="003E63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132BB7" w14:textId="77777777" w:rsidR="00C178B9" w:rsidRDefault="00C178B9" w:rsidP="00171DAD">
      <w:pPr>
        <w:spacing w:after="0" w:line="240" w:lineRule="auto"/>
      </w:pPr>
      <w:r>
        <w:separator/>
      </w:r>
    </w:p>
  </w:footnote>
  <w:footnote w:type="continuationSeparator" w:id="0">
    <w:p w14:paraId="6C418DA4" w14:textId="77777777" w:rsidR="00C178B9" w:rsidRDefault="00C178B9" w:rsidP="00171DAD">
      <w:pPr>
        <w:spacing w:after="0" w:line="240" w:lineRule="auto"/>
      </w:pPr>
      <w:r>
        <w:continuationSeparator/>
      </w:r>
    </w:p>
  </w:footnote>
  <w:footnote w:id="1">
    <w:p w14:paraId="5E28A3BF" w14:textId="77777777" w:rsidR="00247752" w:rsidRPr="00637D18" w:rsidRDefault="00247752" w:rsidP="00247752">
      <w:pPr>
        <w:pStyle w:val="FootnoteText"/>
        <w:spacing w:line="240" w:lineRule="exact"/>
        <w:rPr>
          <w:rFonts w:asciiTheme="minorBidi" w:hAnsiTheme="minorBidi"/>
          <w:color w:val="000000" w:themeColor="text1"/>
          <w:sz w:val="18"/>
          <w:szCs w:val="18"/>
          <w:rtl/>
        </w:rPr>
      </w:pPr>
      <w:r w:rsidRPr="00637D18">
        <w:rPr>
          <w:rStyle w:val="FootnoteReference"/>
          <w:rFonts w:asciiTheme="minorBidi" w:hAnsiTheme="minorBidi"/>
          <w:color w:val="000000" w:themeColor="text1"/>
        </w:rPr>
        <w:footnoteRef/>
      </w:r>
      <w:r w:rsidRPr="00637D18">
        <w:rPr>
          <w:rFonts w:asciiTheme="minorBidi" w:hAnsiTheme="minorBidi"/>
          <w:color w:val="000000" w:themeColor="text1"/>
        </w:rPr>
        <w:t xml:space="preserve"> </w:t>
      </w:r>
      <w:r w:rsidRPr="00637D18">
        <w:rPr>
          <w:color w:val="000000" w:themeColor="text1"/>
        </w:rPr>
        <w:t xml:space="preserve">. </w:t>
      </w:r>
      <w:r w:rsidRPr="00FA3545">
        <w:rPr>
          <w:rFonts w:asciiTheme="minorBidi" w:hAnsiTheme="minorBidi"/>
          <w:color w:val="000000" w:themeColor="text1"/>
          <w:sz w:val="18"/>
          <w:szCs w:val="18"/>
        </w:rPr>
        <w:t>Metadata</w:t>
      </w:r>
    </w:p>
  </w:footnote>
  <w:footnote w:id="2">
    <w:p w14:paraId="581ECF52" w14:textId="77777777" w:rsidR="00247752" w:rsidRPr="00637D18" w:rsidRDefault="00247752" w:rsidP="00247752">
      <w:pPr>
        <w:pStyle w:val="FootnoteText"/>
        <w:spacing w:line="240" w:lineRule="exact"/>
        <w:rPr>
          <w:rFonts w:asciiTheme="minorBidi" w:hAnsiTheme="minorBidi"/>
          <w:color w:val="000000" w:themeColor="text1"/>
        </w:rPr>
      </w:pPr>
      <w:r w:rsidRPr="00637D18">
        <w:rPr>
          <w:rStyle w:val="FootnoteReference"/>
          <w:rFonts w:asciiTheme="minorBidi" w:hAnsiTheme="minorBidi"/>
          <w:color w:val="000000" w:themeColor="text1"/>
        </w:rPr>
        <w:footnoteRef/>
      </w:r>
      <w:r w:rsidRPr="00637D18">
        <w:rPr>
          <w:rFonts w:asciiTheme="minorBidi" w:hAnsiTheme="minorBidi"/>
          <w:color w:val="000000" w:themeColor="text1"/>
        </w:rPr>
        <w:t xml:space="preserve"> </w:t>
      </w:r>
      <w:r w:rsidRPr="00637D18">
        <w:rPr>
          <w:color w:val="000000" w:themeColor="text1"/>
        </w:rPr>
        <w:t xml:space="preserve">. </w:t>
      </w:r>
      <w:r w:rsidRPr="00FA3545">
        <w:rPr>
          <w:rFonts w:asciiTheme="minorBidi" w:hAnsiTheme="minorBidi"/>
          <w:color w:val="000000" w:themeColor="text1"/>
          <w:sz w:val="18"/>
          <w:szCs w:val="18"/>
        </w:rPr>
        <w:t>Encryption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E638B"/>
    <w:multiLevelType w:val="hybridMultilevel"/>
    <w:tmpl w:val="235858C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49422D4"/>
    <w:multiLevelType w:val="hybridMultilevel"/>
    <w:tmpl w:val="A4945AC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0A0860"/>
    <w:multiLevelType w:val="hybridMultilevel"/>
    <w:tmpl w:val="E07A6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8051AA1"/>
    <w:multiLevelType w:val="hybridMultilevel"/>
    <w:tmpl w:val="38C8CC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BE554D0"/>
    <w:multiLevelType w:val="hybridMultilevel"/>
    <w:tmpl w:val="08168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9D367A"/>
    <w:multiLevelType w:val="multilevel"/>
    <w:tmpl w:val="E2069668"/>
    <w:lvl w:ilvl="0">
      <w:start w:val="1"/>
      <w:numFmt w:val="decimal"/>
      <w:lvlText w:val="%1-"/>
      <w:lvlJc w:val="left"/>
      <w:pPr>
        <w:ind w:left="360" w:hanging="360"/>
      </w:pPr>
      <w:rPr>
        <w:rFonts w:hint="default"/>
      </w:rPr>
    </w:lvl>
    <w:lvl w:ilvl="1">
      <w:start w:val="1"/>
      <w:numFmt w:val="decimal"/>
      <w:lvlText w:val="%1-%2-"/>
      <w:lvlJc w:val="left"/>
      <w:pPr>
        <w:ind w:left="1332" w:hanging="432"/>
      </w:pPr>
      <w:rPr>
        <w:rFonts w:hint="default"/>
        <w:b w:val="0"/>
        <w:bCs w:val="0"/>
      </w:rPr>
    </w:lvl>
    <w:lvl w:ilvl="2">
      <w:start w:val="1"/>
      <w:numFmt w:val="decimal"/>
      <w:lvlText w:val="%1-%2-%3-"/>
      <w:lvlJc w:val="left"/>
      <w:pPr>
        <w:ind w:left="1494" w:hanging="504"/>
      </w:pPr>
      <w:rPr>
        <w:rFonts w:hint="default"/>
      </w:rPr>
    </w:lvl>
    <w:lvl w:ilvl="3">
      <w:start w:val="1"/>
      <w:numFmt w:val="decimal"/>
      <w:lvlText w:val="%1-%2-%3-%4-"/>
      <w:lvlJc w:val="left"/>
      <w:pPr>
        <w:ind w:left="1728" w:hanging="648"/>
      </w:pPr>
      <w:rPr>
        <w:rFonts w:hint="default"/>
      </w:rPr>
    </w:lvl>
    <w:lvl w:ilvl="4">
      <w:start w:val="1"/>
      <w:numFmt w:val="decimal"/>
      <w:pStyle w:val="5"/>
      <w:lvlText w:val="%1-%2-%3-%4-%5-"/>
      <w:lvlJc w:val="left"/>
      <w:pPr>
        <w:ind w:left="2232" w:hanging="792"/>
      </w:pPr>
      <w:rPr>
        <w:rFonts w:hint="default"/>
      </w:rPr>
    </w:lvl>
    <w:lvl w:ilvl="5">
      <w:start w:val="1"/>
      <w:numFmt w:val="decimal"/>
      <w:pStyle w:val="6"/>
      <w:lvlText w:val="7-3-2-2-2-%6 "/>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F574C4F"/>
    <w:multiLevelType w:val="hybridMultilevel"/>
    <w:tmpl w:val="C9BE05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0844EA"/>
    <w:multiLevelType w:val="hybridMultilevel"/>
    <w:tmpl w:val="0C8CD2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57D7C7E"/>
    <w:multiLevelType w:val="hybridMultilevel"/>
    <w:tmpl w:val="5E185104"/>
    <w:lvl w:ilvl="0" w:tplc="BA562034">
      <w:start w:val="1"/>
      <w:numFmt w:val="decimal"/>
      <w:pStyle w:val="ListParagraph"/>
      <w:suff w:val="space"/>
      <w:lvlText w:val="%1-"/>
      <w:lvlJc w:val="left"/>
      <w:pPr>
        <w:ind w:left="720" w:hanging="360"/>
      </w:pPr>
      <w:rPr>
        <w:rFonts w:hint="default"/>
      </w:rPr>
    </w:lvl>
    <w:lvl w:ilvl="1" w:tplc="240888D6">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BBA26E5"/>
    <w:multiLevelType w:val="hybridMultilevel"/>
    <w:tmpl w:val="A4FCFE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9BD3FA6"/>
    <w:multiLevelType w:val="multilevel"/>
    <w:tmpl w:val="268E771C"/>
    <w:lvl w:ilvl="0">
      <w:start w:val="1"/>
      <w:numFmt w:val="decimal"/>
      <w:pStyle w:val="a"/>
      <w:suff w:val="space"/>
      <w:lvlText w:val="%1."/>
      <w:lvlJc w:val="left"/>
      <w:pPr>
        <w:ind w:left="777" w:hanging="210"/>
      </w:pPr>
      <w:rPr>
        <w:rFonts w:hint="default"/>
      </w:rPr>
    </w:lvl>
    <w:lvl w:ilvl="1">
      <w:start w:val="1"/>
      <w:numFmt w:val="lowerLetter"/>
      <w:lvlText w:val="%2."/>
      <w:lvlJc w:val="left"/>
      <w:pPr>
        <w:ind w:left="1702" w:hanging="426"/>
      </w:pPr>
      <w:rPr>
        <w:rFonts w:hint="default"/>
      </w:rPr>
    </w:lvl>
    <w:lvl w:ilvl="2">
      <w:start w:val="1"/>
      <w:numFmt w:val="lowerRoman"/>
      <w:lvlText w:val="%3."/>
      <w:lvlJc w:val="right"/>
      <w:pPr>
        <w:ind w:left="2553" w:hanging="426"/>
      </w:pPr>
      <w:rPr>
        <w:rFonts w:hint="default"/>
      </w:rPr>
    </w:lvl>
    <w:lvl w:ilvl="3">
      <w:start w:val="1"/>
      <w:numFmt w:val="decimal"/>
      <w:lvlText w:val="%4."/>
      <w:lvlJc w:val="left"/>
      <w:pPr>
        <w:ind w:left="3404" w:hanging="426"/>
      </w:pPr>
      <w:rPr>
        <w:rFonts w:hint="default"/>
      </w:rPr>
    </w:lvl>
    <w:lvl w:ilvl="4">
      <w:start w:val="1"/>
      <w:numFmt w:val="lowerLetter"/>
      <w:lvlText w:val="%5."/>
      <w:lvlJc w:val="left"/>
      <w:pPr>
        <w:ind w:left="4255" w:hanging="426"/>
      </w:pPr>
      <w:rPr>
        <w:rFonts w:hint="default"/>
      </w:rPr>
    </w:lvl>
    <w:lvl w:ilvl="5">
      <w:start w:val="1"/>
      <w:numFmt w:val="lowerRoman"/>
      <w:lvlText w:val="%6."/>
      <w:lvlJc w:val="right"/>
      <w:pPr>
        <w:ind w:left="5106" w:hanging="426"/>
      </w:pPr>
      <w:rPr>
        <w:rFonts w:hint="default"/>
      </w:rPr>
    </w:lvl>
    <w:lvl w:ilvl="6">
      <w:start w:val="1"/>
      <w:numFmt w:val="decimal"/>
      <w:lvlText w:val="%7."/>
      <w:lvlJc w:val="left"/>
      <w:pPr>
        <w:ind w:left="5957" w:hanging="426"/>
      </w:pPr>
      <w:rPr>
        <w:rFonts w:hint="default"/>
      </w:rPr>
    </w:lvl>
    <w:lvl w:ilvl="7">
      <w:start w:val="1"/>
      <w:numFmt w:val="lowerLetter"/>
      <w:lvlText w:val="%8."/>
      <w:lvlJc w:val="left"/>
      <w:pPr>
        <w:ind w:left="6808" w:hanging="426"/>
      </w:pPr>
      <w:rPr>
        <w:rFonts w:hint="default"/>
      </w:rPr>
    </w:lvl>
    <w:lvl w:ilvl="8">
      <w:start w:val="1"/>
      <w:numFmt w:val="lowerRoman"/>
      <w:lvlText w:val="%9."/>
      <w:lvlJc w:val="right"/>
      <w:pPr>
        <w:ind w:left="7659" w:hanging="426"/>
      </w:pPr>
      <w:rPr>
        <w:rFonts w:hint="default"/>
      </w:rPr>
    </w:lvl>
  </w:abstractNum>
  <w:abstractNum w:abstractNumId="11" w15:restartNumberingAfterBreak="0">
    <w:nsid w:val="70971799"/>
    <w:multiLevelType w:val="hybridMultilevel"/>
    <w:tmpl w:val="169E207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4D02335"/>
    <w:multiLevelType w:val="hybridMultilevel"/>
    <w:tmpl w:val="E07A6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B75C38"/>
    <w:multiLevelType w:val="hybridMultilevel"/>
    <w:tmpl w:val="963046C4"/>
    <w:lvl w:ilvl="0" w:tplc="04090003">
      <w:start w:val="1"/>
      <w:numFmt w:val="bullet"/>
      <w:lvlText w:val="o"/>
      <w:lvlJc w:val="left"/>
      <w:pPr>
        <w:ind w:left="4320" w:hanging="360"/>
      </w:pPr>
      <w:rPr>
        <w:rFonts w:ascii="Courier New" w:hAnsi="Courier New" w:cs="Courier New" w:hint="default"/>
      </w:rPr>
    </w:lvl>
    <w:lvl w:ilvl="1" w:tplc="04090003">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14" w15:restartNumberingAfterBreak="0">
    <w:nsid w:val="7D4763B0"/>
    <w:multiLevelType w:val="hybridMultilevel"/>
    <w:tmpl w:val="3EDC0E56"/>
    <w:lvl w:ilvl="0" w:tplc="626C2278">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17447274">
    <w:abstractNumId w:val="8"/>
  </w:num>
  <w:num w:numId="2" w16cid:durableId="444348249">
    <w:abstractNumId w:val="10"/>
  </w:num>
  <w:num w:numId="3" w16cid:durableId="1517885778">
    <w:abstractNumId w:val="12"/>
  </w:num>
  <w:num w:numId="4" w16cid:durableId="943877817">
    <w:abstractNumId w:val="2"/>
  </w:num>
  <w:num w:numId="5" w16cid:durableId="1089306322">
    <w:abstractNumId w:val="1"/>
  </w:num>
  <w:num w:numId="6" w16cid:durableId="865486187">
    <w:abstractNumId w:val="9"/>
  </w:num>
  <w:num w:numId="7" w16cid:durableId="1405949368">
    <w:abstractNumId w:val="6"/>
  </w:num>
  <w:num w:numId="8" w16cid:durableId="1222181058">
    <w:abstractNumId w:val="4"/>
  </w:num>
  <w:num w:numId="9" w16cid:durableId="2023631316">
    <w:abstractNumId w:val="14"/>
  </w:num>
  <w:num w:numId="10" w16cid:durableId="1054815315">
    <w:abstractNumId w:val="5"/>
  </w:num>
  <w:num w:numId="11" w16cid:durableId="1773353302">
    <w:abstractNumId w:val="11"/>
  </w:num>
  <w:num w:numId="12" w16cid:durableId="1839727614">
    <w:abstractNumId w:val="13"/>
  </w:num>
  <w:num w:numId="13" w16cid:durableId="556358154">
    <w:abstractNumId w:val="7"/>
  </w:num>
  <w:num w:numId="14" w16cid:durableId="841121488">
    <w:abstractNumId w:val="0"/>
  </w:num>
  <w:num w:numId="15" w16cid:durableId="56822264">
    <w:abstractNumId w:val="8"/>
  </w:num>
  <w:num w:numId="16" w16cid:durableId="562527200">
    <w:abstractNumId w:val="3"/>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risa Khakshour Saadat">
    <w15:presenceInfo w15:providerId="None" w15:userId="Parisa Khakshour Saadat"/>
  </w15:person>
  <w15:person w15:author="محبوبه میرزایی">
    <w15:presenceInfo w15:providerId="AD" w15:userId="S-1-5-21-2128666987-4109249607-392782107-87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DAD"/>
    <w:rsid w:val="00007B03"/>
    <w:rsid w:val="00013E0B"/>
    <w:rsid w:val="00027B5F"/>
    <w:rsid w:val="000332DE"/>
    <w:rsid w:val="00041D31"/>
    <w:rsid w:val="000505A9"/>
    <w:rsid w:val="00071B61"/>
    <w:rsid w:val="00074C4C"/>
    <w:rsid w:val="000822FC"/>
    <w:rsid w:val="000824D5"/>
    <w:rsid w:val="000A66B1"/>
    <w:rsid w:val="000C214A"/>
    <w:rsid w:val="000C2ED3"/>
    <w:rsid w:val="000D7D15"/>
    <w:rsid w:val="000E1257"/>
    <w:rsid w:val="000E3373"/>
    <w:rsid w:val="000E7809"/>
    <w:rsid w:val="00100E73"/>
    <w:rsid w:val="00102618"/>
    <w:rsid w:val="00102C33"/>
    <w:rsid w:val="00125B8C"/>
    <w:rsid w:val="00153478"/>
    <w:rsid w:val="001554F1"/>
    <w:rsid w:val="00171DAD"/>
    <w:rsid w:val="001741D5"/>
    <w:rsid w:val="00174BA2"/>
    <w:rsid w:val="00185343"/>
    <w:rsid w:val="001A5B29"/>
    <w:rsid w:val="001C75AE"/>
    <w:rsid w:val="001E2AD7"/>
    <w:rsid w:val="00203DDD"/>
    <w:rsid w:val="00204915"/>
    <w:rsid w:val="00205237"/>
    <w:rsid w:val="00207572"/>
    <w:rsid w:val="0023290A"/>
    <w:rsid w:val="00232E62"/>
    <w:rsid w:val="0024418D"/>
    <w:rsid w:val="00244D5A"/>
    <w:rsid w:val="00247752"/>
    <w:rsid w:val="00250873"/>
    <w:rsid w:val="00254EB5"/>
    <w:rsid w:val="00255371"/>
    <w:rsid w:val="00270B37"/>
    <w:rsid w:val="002727AA"/>
    <w:rsid w:val="00283302"/>
    <w:rsid w:val="00283384"/>
    <w:rsid w:val="00286B6C"/>
    <w:rsid w:val="00295100"/>
    <w:rsid w:val="002953B9"/>
    <w:rsid w:val="002A7E05"/>
    <w:rsid w:val="002C4D8E"/>
    <w:rsid w:val="002D084C"/>
    <w:rsid w:val="002D63B4"/>
    <w:rsid w:val="002D69BE"/>
    <w:rsid w:val="002E3AAC"/>
    <w:rsid w:val="002F096D"/>
    <w:rsid w:val="002F3325"/>
    <w:rsid w:val="003025E4"/>
    <w:rsid w:val="00326272"/>
    <w:rsid w:val="00326EBD"/>
    <w:rsid w:val="0033606A"/>
    <w:rsid w:val="00336FC2"/>
    <w:rsid w:val="00337901"/>
    <w:rsid w:val="00341AAB"/>
    <w:rsid w:val="00373826"/>
    <w:rsid w:val="0037602F"/>
    <w:rsid w:val="003817A3"/>
    <w:rsid w:val="00382898"/>
    <w:rsid w:val="003969A3"/>
    <w:rsid w:val="003973D7"/>
    <w:rsid w:val="003A0212"/>
    <w:rsid w:val="003A0E88"/>
    <w:rsid w:val="003A7CA8"/>
    <w:rsid w:val="003B66FC"/>
    <w:rsid w:val="003B7FC4"/>
    <w:rsid w:val="003C4C90"/>
    <w:rsid w:val="003C526C"/>
    <w:rsid w:val="003E07C7"/>
    <w:rsid w:val="003E63FA"/>
    <w:rsid w:val="003E77F8"/>
    <w:rsid w:val="003F7DE9"/>
    <w:rsid w:val="00401BC9"/>
    <w:rsid w:val="004062F1"/>
    <w:rsid w:val="00410D79"/>
    <w:rsid w:val="0042285B"/>
    <w:rsid w:val="00430323"/>
    <w:rsid w:val="0044275C"/>
    <w:rsid w:val="00442AFA"/>
    <w:rsid w:val="004433F3"/>
    <w:rsid w:val="00445171"/>
    <w:rsid w:val="004457C7"/>
    <w:rsid w:val="0044712B"/>
    <w:rsid w:val="00464225"/>
    <w:rsid w:val="00472FFA"/>
    <w:rsid w:val="00476839"/>
    <w:rsid w:val="00485BBA"/>
    <w:rsid w:val="0049283F"/>
    <w:rsid w:val="00492DF7"/>
    <w:rsid w:val="00494FD8"/>
    <w:rsid w:val="004A2A8B"/>
    <w:rsid w:val="004B0FCE"/>
    <w:rsid w:val="004B48B1"/>
    <w:rsid w:val="004B5615"/>
    <w:rsid w:val="004D0A60"/>
    <w:rsid w:val="004D7774"/>
    <w:rsid w:val="004E379C"/>
    <w:rsid w:val="004E7755"/>
    <w:rsid w:val="005042E7"/>
    <w:rsid w:val="00513675"/>
    <w:rsid w:val="00513AE7"/>
    <w:rsid w:val="0051587C"/>
    <w:rsid w:val="00523F36"/>
    <w:rsid w:val="00526769"/>
    <w:rsid w:val="00527231"/>
    <w:rsid w:val="005310EF"/>
    <w:rsid w:val="00550746"/>
    <w:rsid w:val="00563FCA"/>
    <w:rsid w:val="005640CD"/>
    <w:rsid w:val="00571E42"/>
    <w:rsid w:val="005736C4"/>
    <w:rsid w:val="00581EC7"/>
    <w:rsid w:val="00585E2E"/>
    <w:rsid w:val="00590E05"/>
    <w:rsid w:val="00590E25"/>
    <w:rsid w:val="0059676E"/>
    <w:rsid w:val="005974FC"/>
    <w:rsid w:val="005A2C88"/>
    <w:rsid w:val="005A331E"/>
    <w:rsid w:val="005A7970"/>
    <w:rsid w:val="005B2C4D"/>
    <w:rsid w:val="005B7B8C"/>
    <w:rsid w:val="005C1463"/>
    <w:rsid w:val="005D26A4"/>
    <w:rsid w:val="005E1781"/>
    <w:rsid w:val="005F0237"/>
    <w:rsid w:val="005F77BD"/>
    <w:rsid w:val="006000C6"/>
    <w:rsid w:val="00631AE3"/>
    <w:rsid w:val="006329DE"/>
    <w:rsid w:val="00632D9A"/>
    <w:rsid w:val="00645E82"/>
    <w:rsid w:val="00653969"/>
    <w:rsid w:val="00664424"/>
    <w:rsid w:val="00666470"/>
    <w:rsid w:val="00670DDE"/>
    <w:rsid w:val="006718F3"/>
    <w:rsid w:val="006853B0"/>
    <w:rsid w:val="0069395A"/>
    <w:rsid w:val="006945A9"/>
    <w:rsid w:val="006950A2"/>
    <w:rsid w:val="006A1F38"/>
    <w:rsid w:val="006A6F89"/>
    <w:rsid w:val="006B2F3C"/>
    <w:rsid w:val="006B3926"/>
    <w:rsid w:val="006D2878"/>
    <w:rsid w:val="006D5158"/>
    <w:rsid w:val="006D5BB9"/>
    <w:rsid w:val="006F3B80"/>
    <w:rsid w:val="00705304"/>
    <w:rsid w:val="00713220"/>
    <w:rsid w:val="00715B42"/>
    <w:rsid w:val="00722D82"/>
    <w:rsid w:val="00727CF0"/>
    <w:rsid w:val="00747905"/>
    <w:rsid w:val="007556C2"/>
    <w:rsid w:val="00761E8D"/>
    <w:rsid w:val="00786353"/>
    <w:rsid w:val="0078649D"/>
    <w:rsid w:val="00787ECA"/>
    <w:rsid w:val="00793E3F"/>
    <w:rsid w:val="00797566"/>
    <w:rsid w:val="007C02BE"/>
    <w:rsid w:val="007C06F1"/>
    <w:rsid w:val="007C191C"/>
    <w:rsid w:val="007C6BB8"/>
    <w:rsid w:val="007D0946"/>
    <w:rsid w:val="007D3945"/>
    <w:rsid w:val="007D4A90"/>
    <w:rsid w:val="007D7854"/>
    <w:rsid w:val="007E339F"/>
    <w:rsid w:val="007E48D1"/>
    <w:rsid w:val="007E5107"/>
    <w:rsid w:val="007E7635"/>
    <w:rsid w:val="007F1D0A"/>
    <w:rsid w:val="007F314D"/>
    <w:rsid w:val="007F3E8C"/>
    <w:rsid w:val="007F6A9A"/>
    <w:rsid w:val="007F71E1"/>
    <w:rsid w:val="00800264"/>
    <w:rsid w:val="00800FF4"/>
    <w:rsid w:val="0081083D"/>
    <w:rsid w:val="008206C1"/>
    <w:rsid w:val="00825D38"/>
    <w:rsid w:val="008275A1"/>
    <w:rsid w:val="008314D7"/>
    <w:rsid w:val="00833ECB"/>
    <w:rsid w:val="00837CFB"/>
    <w:rsid w:val="008418E5"/>
    <w:rsid w:val="00843179"/>
    <w:rsid w:val="0084417F"/>
    <w:rsid w:val="00853895"/>
    <w:rsid w:val="00862275"/>
    <w:rsid w:val="00865C82"/>
    <w:rsid w:val="00871029"/>
    <w:rsid w:val="0087333E"/>
    <w:rsid w:val="00883095"/>
    <w:rsid w:val="0088321F"/>
    <w:rsid w:val="008B2759"/>
    <w:rsid w:val="008B2E2C"/>
    <w:rsid w:val="008C576E"/>
    <w:rsid w:val="008C5940"/>
    <w:rsid w:val="008D45E6"/>
    <w:rsid w:val="00915E54"/>
    <w:rsid w:val="00924AA6"/>
    <w:rsid w:val="009351F7"/>
    <w:rsid w:val="00940C79"/>
    <w:rsid w:val="009461FF"/>
    <w:rsid w:val="0096536C"/>
    <w:rsid w:val="0096683A"/>
    <w:rsid w:val="009759E6"/>
    <w:rsid w:val="00983C21"/>
    <w:rsid w:val="00992547"/>
    <w:rsid w:val="009A3B82"/>
    <w:rsid w:val="009A69B7"/>
    <w:rsid w:val="009B5909"/>
    <w:rsid w:val="009C2B61"/>
    <w:rsid w:val="009E37A3"/>
    <w:rsid w:val="009E3FB9"/>
    <w:rsid w:val="009E54B6"/>
    <w:rsid w:val="009F0618"/>
    <w:rsid w:val="00A04DCB"/>
    <w:rsid w:val="00A132BE"/>
    <w:rsid w:val="00A2154F"/>
    <w:rsid w:val="00A32D90"/>
    <w:rsid w:val="00A45E24"/>
    <w:rsid w:val="00A547A0"/>
    <w:rsid w:val="00A7214B"/>
    <w:rsid w:val="00A74DED"/>
    <w:rsid w:val="00A75A4B"/>
    <w:rsid w:val="00A81CA2"/>
    <w:rsid w:val="00A86B4F"/>
    <w:rsid w:val="00A92CE2"/>
    <w:rsid w:val="00AA65F2"/>
    <w:rsid w:val="00AB3C53"/>
    <w:rsid w:val="00AB5E9A"/>
    <w:rsid w:val="00AC1B35"/>
    <w:rsid w:val="00AC6BF3"/>
    <w:rsid w:val="00AD3122"/>
    <w:rsid w:val="00AD3579"/>
    <w:rsid w:val="00AD35EE"/>
    <w:rsid w:val="00B13409"/>
    <w:rsid w:val="00B30046"/>
    <w:rsid w:val="00B34CE8"/>
    <w:rsid w:val="00B37C29"/>
    <w:rsid w:val="00B40B22"/>
    <w:rsid w:val="00B41972"/>
    <w:rsid w:val="00B443F4"/>
    <w:rsid w:val="00B46B02"/>
    <w:rsid w:val="00B5327F"/>
    <w:rsid w:val="00B54999"/>
    <w:rsid w:val="00B54A28"/>
    <w:rsid w:val="00B6043A"/>
    <w:rsid w:val="00B63CD1"/>
    <w:rsid w:val="00B72A10"/>
    <w:rsid w:val="00B74921"/>
    <w:rsid w:val="00B861A4"/>
    <w:rsid w:val="00B90064"/>
    <w:rsid w:val="00B92A2A"/>
    <w:rsid w:val="00B941A3"/>
    <w:rsid w:val="00BC09E5"/>
    <w:rsid w:val="00BC2E21"/>
    <w:rsid w:val="00BD7DCC"/>
    <w:rsid w:val="00BE0333"/>
    <w:rsid w:val="00BE1B30"/>
    <w:rsid w:val="00BE5410"/>
    <w:rsid w:val="00BF36AA"/>
    <w:rsid w:val="00C13481"/>
    <w:rsid w:val="00C178B9"/>
    <w:rsid w:val="00C239A8"/>
    <w:rsid w:val="00C338A3"/>
    <w:rsid w:val="00C4039C"/>
    <w:rsid w:val="00C4313A"/>
    <w:rsid w:val="00C50CEB"/>
    <w:rsid w:val="00C52178"/>
    <w:rsid w:val="00C52BE1"/>
    <w:rsid w:val="00C55A45"/>
    <w:rsid w:val="00C57254"/>
    <w:rsid w:val="00C7223F"/>
    <w:rsid w:val="00C770E4"/>
    <w:rsid w:val="00C81DD9"/>
    <w:rsid w:val="00C82DD3"/>
    <w:rsid w:val="00C83AAA"/>
    <w:rsid w:val="00C86C16"/>
    <w:rsid w:val="00C9205E"/>
    <w:rsid w:val="00CA03CD"/>
    <w:rsid w:val="00CA2E4E"/>
    <w:rsid w:val="00CA47CD"/>
    <w:rsid w:val="00CA7E15"/>
    <w:rsid w:val="00CB4FC0"/>
    <w:rsid w:val="00CB73AF"/>
    <w:rsid w:val="00CC64EF"/>
    <w:rsid w:val="00CD5C47"/>
    <w:rsid w:val="00CE5DCD"/>
    <w:rsid w:val="00CE6F28"/>
    <w:rsid w:val="00D01D28"/>
    <w:rsid w:val="00D045E7"/>
    <w:rsid w:val="00D059D4"/>
    <w:rsid w:val="00D127AC"/>
    <w:rsid w:val="00D14615"/>
    <w:rsid w:val="00D20387"/>
    <w:rsid w:val="00D302CE"/>
    <w:rsid w:val="00D35A43"/>
    <w:rsid w:val="00D37CB6"/>
    <w:rsid w:val="00D41F63"/>
    <w:rsid w:val="00D54179"/>
    <w:rsid w:val="00D561AB"/>
    <w:rsid w:val="00D56709"/>
    <w:rsid w:val="00D57A53"/>
    <w:rsid w:val="00D65BF4"/>
    <w:rsid w:val="00D76F49"/>
    <w:rsid w:val="00D8293A"/>
    <w:rsid w:val="00D846D2"/>
    <w:rsid w:val="00D95B72"/>
    <w:rsid w:val="00DA193A"/>
    <w:rsid w:val="00DB1E65"/>
    <w:rsid w:val="00DB31CB"/>
    <w:rsid w:val="00DB3BD1"/>
    <w:rsid w:val="00DB684D"/>
    <w:rsid w:val="00DC4AA5"/>
    <w:rsid w:val="00DD75B1"/>
    <w:rsid w:val="00DE3BC3"/>
    <w:rsid w:val="00DF5A87"/>
    <w:rsid w:val="00E1379A"/>
    <w:rsid w:val="00E15BFF"/>
    <w:rsid w:val="00E33586"/>
    <w:rsid w:val="00E36015"/>
    <w:rsid w:val="00E42932"/>
    <w:rsid w:val="00E459BD"/>
    <w:rsid w:val="00E53D40"/>
    <w:rsid w:val="00E57E75"/>
    <w:rsid w:val="00E74721"/>
    <w:rsid w:val="00E74D15"/>
    <w:rsid w:val="00E942CE"/>
    <w:rsid w:val="00E95D7A"/>
    <w:rsid w:val="00EA198D"/>
    <w:rsid w:val="00EA5F40"/>
    <w:rsid w:val="00EB5408"/>
    <w:rsid w:val="00EC3B89"/>
    <w:rsid w:val="00EC5625"/>
    <w:rsid w:val="00ED1BD2"/>
    <w:rsid w:val="00EE0941"/>
    <w:rsid w:val="00EE1E14"/>
    <w:rsid w:val="00EE6ED9"/>
    <w:rsid w:val="00EE7DC5"/>
    <w:rsid w:val="00EF63C1"/>
    <w:rsid w:val="00F0089A"/>
    <w:rsid w:val="00F019EE"/>
    <w:rsid w:val="00F12E11"/>
    <w:rsid w:val="00F1611D"/>
    <w:rsid w:val="00F3131B"/>
    <w:rsid w:val="00F32C19"/>
    <w:rsid w:val="00F336E2"/>
    <w:rsid w:val="00F411A7"/>
    <w:rsid w:val="00F42EEE"/>
    <w:rsid w:val="00F43A0D"/>
    <w:rsid w:val="00F642BE"/>
    <w:rsid w:val="00F645E5"/>
    <w:rsid w:val="00F66799"/>
    <w:rsid w:val="00F77319"/>
    <w:rsid w:val="00F80B72"/>
    <w:rsid w:val="00F8774A"/>
    <w:rsid w:val="00FA1D54"/>
    <w:rsid w:val="00FA658B"/>
    <w:rsid w:val="00FC0E25"/>
    <w:rsid w:val="00FD668A"/>
    <w:rsid w:val="00FE18BD"/>
    <w:rsid w:val="00FE467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800E1"/>
  <w15:chartTrackingRefBased/>
  <w15:docId w15:val="{62E7E224-D1AB-4210-8BFE-6FCBAE1AF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71DAD"/>
    <w:pPr>
      <w:bidi/>
      <w:spacing w:after="200" w:line="276" w:lineRule="auto"/>
    </w:pPr>
    <w:rPr>
      <w:rFonts w:ascii="Calibri" w:eastAsia="Calibri" w:hAnsi="Calibri" w:cs="Arial"/>
    </w:rPr>
  </w:style>
  <w:style w:type="paragraph" w:styleId="Heading1">
    <w:name w:val="heading 1"/>
    <w:basedOn w:val="Normal"/>
    <w:next w:val="Normal"/>
    <w:link w:val="Heading1Char"/>
    <w:uiPriority w:val="9"/>
    <w:qFormat/>
    <w:rsid w:val="00171DAD"/>
    <w:pPr>
      <w:keepNext/>
      <w:keepLines/>
      <w:bidi w:val="0"/>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71DA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171DAD"/>
    <w:pPr>
      <w:bidi w:val="0"/>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7D394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BE1B30"/>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247752"/>
    <w:pPr>
      <w:keepNext/>
      <w:keepLines/>
      <w:bidi w:val="0"/>
      <w:spacing w:before="40" w:after="0" w:line="259" w:lineRule="auto"/>
      <w:outlineLvl w:val="5"/>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2">
    <w:name w:val="toc 2"/>
    <w:basedOn w:val="Normal"/>
    <w:next w:val="Normal"/>
    <w:autoRedefine/>
    <w:uiPriority w:val="39"/>
    <w:unhideWhenUsed/>
    <w:rsid w:val="00171DAD"/>
    <w:pPr>
      <w:ind w:left="220"/>
    </w:pPr>
  </w:style>
  <w:style w:type="paragraph" w:styleId="TOC1">
    <w:name w:val="toc 1"/>
    <w:basedOn w:val="Normal"/>
    <w:next w:val="Normal"/>
    <w:autoRedefine/>
    <w:uiPriority w:val="39"/>
    <w:unhideWhenUsed/>
    <w:rsid w:val="00171DAD"/>
  </w:style>
  <w:style w:type="paragraph" w:styleId="TOC3">
    <w:name w:val="toc 3"/>
    <w:basedOn w:val="Normal"/>
    <w:next w:val="Normal"/>
    <w:autoRedefine/>
    <w:uiPriority w:val="39"/>
    <w:unhideWhenUsed/>
    <w:rsid w:val="00171DAD"/>
    <w:pPr>
      <w:ind w:left="440"/>
    </w:pPr>
  </w:style>
  <w:style w:type="character" w:styleId="Hyperlink">
    <w:name w:val="Hyperlink"/>
    <w:basedOn w:val="DefaultParagraphFont"/>
    <w:uiPriority w:val="99"/>
    <w:unhideWhenUsed/>
    <w:rsid w:val="00171DAD"/>
    <w:rPr>
      <w:color w:val="0000FF"/>
      <w:u w:val="single"/>
    </w:rPr>
  </w:style>
  <w:style w:type="character" w:customStyle="1" w:styleId="Heading1Char">
    <w:name w:val="Heading 1 Char"/>
    <w:basedOn w:val="DefaultParagraphFont"/>
    <w:link w:val="Heading1"/>
    <w:uiPriority w:val="9"/>
    <w:rsid w:val="00171DAD"/>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71DAD"/>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171DAD"/>
    <w:rPr>
      <w:rFonts w:ascii="Times New Roman" w:eastAsia="Times New Roman" w:hAnsi="Times New Roman" w:cs="Times New Roman"/>
      <w:b/>
      <w:bCs/>
      <w:sz w:val="27"/>
      <w:szCs w:val="27"/>
    </w:rPr>
  </w:style>
  <w:style w:type="paragraph" w:customStyle="1" w:styleId="MainText">
    <w:name w:val="MainText"/>
    <w:basedOn w:val="Normal"/>
    <w:link w:val="MainTextChar"/>
    <w:qFormat/>
    <w:rsid w:val="00171DAD"/>
    <w:pPr>
      <w:spacing w:after="0" w:line="240" w:lineRule="auto"/>
      <w:jc w:val="both"/>
    </w:pPr>
    <w:rPr>
      <w:rFonts w:ascii="Times New Roman" w:eastAsia="SimSun" w:hAnsi="Times New Roman" w:cs="B Zar"/>
      <w:sz w:val="24"/>
      <w:szCs w:val="24"/>
      <w:lang w:eastAsia="zh-CN"/>
    </w:rPr>
  </w:style>
  <w:style w:type="character" w:customStyle="1" w:styleId="MainTextChar">
    <w:name w:val="MainText Char"/>
    <w:basedOn w:val="DefaultParagraphFont"/>
    <w:link w:val="MainText"/>
    <w:rsid w:val="00171DAD"/>
    <w:rPr>
      <w:rFonts w:ascii="Times New Roman" w:eastAsia="SimSun" w:hAnsi="Times New Roman" w:cs="B Zar"/>
      <w:sz w:val="24"/>
      <w:szCs w:val="24"/>
      <w:lang w:eastAsia="zh-CN"/>
    </w:rPr>
  </w:style>
  <w:style w:type="paragraph" w:styleId="Caption">
    <w:name w:val="caption"/>
    <w:basedOn w:val="Normal"/>
    <w:next w:val="Normal"/>
    <w:qFormat/>
    <w:rsid w:val="00171DAD"/>
    <w:pPr>
      <w:spacing w:after="0" w:line="240" w:lineRule="auto"/>
      <w:ind w:firstLine="340"/>
      <w:jc w:val="lowKashida"/>
    </w:pPr>
    <w:rPr>
      <w:rFonts w:ascii="Times New Roman" w:eastAsia="Times New Roman" w:hAnsi="Times New Roman" w:cs="B Lotus"/>
      <w:b/>
      <w:bCs/>
      <w:sz w:val="20"/>
      <w:szCs w:val="20"/>
    </w:rPr>
  </w:style>
  <w:style w:type="character" w:styleId="Emphasis">
    <w:name w:val="Emphasis"/>
    <w:basedOn w:val="DefaultParagraphFont"/>
    <w:uiPriority w:val="20"/>
    <w:qFormat/>
    <w:rsid w:val="00171DAD"/>
    <w:rPr>
      <w:i/>
      <w:iCs/>
    </w:rPr>
  </w:style>
  <w:style w:type="paragraph" w:styleId="ListParagraph">
    <w:name w:val="List Paragraph"/>
    <w:basedOn w:val="Normal"/>
    <w:uiPriority w:val="34"/>
    <w:qFormat/>
    <w:rsid w:val="00171DAD"/>
    <w:pPr>
      <w:numPr>
        <w:numId w:val="1"/>
      </w:numPr>
      <w:spacing w:after="160" w:line="259" w:lineRule="auto"/>
      <w:contextualSpacing/>
    </w:pPr>
    <w:rPr>
      <w:rFonts w:ascii="Times New Roman" w:eastAsiaTheme="minorHAnsi" w:hAnsi="Times New Roman" w:cs="B Nazanin"/>
      <w:b/>
      <w:bCs/>
      <w:color w:val="000000"/>
      <w:sz w:val="28"/>
      <w:szCs w:val="28"/>
    </w:rPr>
  </w:style>
  <w:style w:type="table" w:styleId="TableGrid">
    <w:name w:val="Table Grid"/>
    <w:basedOn w:val="TableNormal"/>
    <w:uiPriority w:val="39"/>
    <w:rsid w:val="00171DAD"/>
    <w:pPr>
      <w:spacing w:after="0" w:line="240" w:lineRule="auto"/>
    </w:pPr>
    <w:rPr>
      <w:rFonts w:ascii="Times New Roman" w:hAnsi="Times New Roman" w:cs="B Nazanin"/>
      <w:color w:val="000000"/>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71DAD"/>
    <w:pPr>
      <w:tabs>
        <w:tab w:val="center" w:pos="4513"/>
        <w:tab w:val="right" w:pos="9026"/>
      </w:tabs>
      <w:spacing w:after="0" w:line="240" w:lineRule="auto"/>
    </w:pPr>
    <w:rPr>
      <w:rFonts w:ascii="Times New Roman" w:eastAsiaTheme="minorHAnsi" w:hAnsi="Times New Roman" w:cs="B Nazanin"/>
      <w:color w:val="000000"/>
      <w:sz w:val="24"/>
      <w:szCs w:val="24"/>
    </w:rPr>
  </w:style>
  <w:style w:type="character" w:customStyle="1" w:styleId="HeaderChar">
    <w:name w:val="Header Char"/>
    <w:basedOn w:val="DefaultParagraphFont"/>
    <w:link w:val="Header"/>
    <w:uiPriority w:val="99"/>
    <w:rsid w:val="00171DAD"/>
    <w:rPr>
      <w:rFonts w:ascii="Times New Roman" w:hAnsi="Times New Roman" w:cs="B Nazanin"/>
      <w:color w:val="000000"/>
      <w:sz w:val="24"/>
      <w:szCs w:val="24"/>
    </w:rPr>
  </w:style>
  <w:style w:type="paragraph" w:styleId="Footer">
    <w:name w:val="footer"/>
    <w:basedOn w:val="Normal"/>
    <w:link w:val="FooterChar"/>
    <w:uiPriority w:val="99"/>
    <w:unhideWhenUsed/>
    <w:rsid w:val="00171DAD"/>
    <w:pPr>
      <w:tabs>
        <w:tab w:val="center" w:pos="4513"/>
        <w:tab w:val="right" w:pos="9026"/>
      </w:tabs>
      <w:spacing w:after="0" w:line="240" w:lineRule="auto"/>
    </w:pPr>
    <w:rPr>
      <w:rFonts w:ascii="Times New Roman" w:eastAsiaTheme="minorHAnsi" w:hAnsi="Times New Roman" w:cs="B Nazanin"/>
      <w:color w:val="000000"/>
      <w:sz w:val="24"/>
      <w:szCs w:val="24"/>
    </w:rPr>
  </w:style>
  <w:style w:type="character" w:customStyle="1" w:styleId="FooterChar">
    <w:name w:val="Footer Char"/>
    <w:basedOn w:val="DefaultParagraphFont"/>
    <w:link w:val="Footer"/>
    <w:uiPriority w:val="99"/>
    <w:rsid w:val="00171DAD"/>
    <w:rPr>
      <w:rFonts w:ascii="Times New Roman" w:hAnsi="Times New Roman" w:cs="B Nazanin"/>
      <w:color w:val="000000"/>
      <w:sz w:val="24"/>
      <w:szCs w:val="24"/>
    </w:rPr>
  </w:style>
  <w:style w:type="paragraph" w:styleId="BalloonText">
    <w:name w:val="Balloon Text"/>
    <w:basedOn w:val="Normal"/>
    <w:link w:val="BalloonTextChar"/>
    <w:uiPriority w:val="99"/>
    <w:semiHidden/>
    <w:unhideWhenUsed/>
    <w:rsid w:val="00171DAD"/>
    <w:pPr>
      <w:spacing w:after="0" w:line="240" w:lineRule="auto"/>
    </w:pPr>
    <w:rPr>
      <w:rFonts w:ascii="Segoe UI" w:eastAsiaTheme="minorHAnsi" w:hAnsi="Segoe UI" w:cs="Segoe UI"/>
      <w:color w:val="000000"/>
      <w:sz w:val="18"/>
      <w:szCs w:val="18"/>
    </w:rPr>
  </w:style>
  <w:style w:type="character" w:customStyle="1" w:styleId="BalloonTextChar">
    <w:name w:val="Balloon Text Char"/>
    <w:basedOn w:val="DefaultParagraphFont"/>
    <w:link w:val="BalloonText"/>
    <w:uiPriority w:val="99"/>
    <w:semiHidden/>
    <w:rsid w:val="00171DAD"/>
    <w:rPr>
      <w:rFonts w:ascii="Segoe UI" w:hAnsi="Segoe UI" w:cs="Segoe UI"/>
      <w:color w:val="000000"/>
      <w:sz w:val="18"/>
      <w:szCs w:val="18"/>
    </w:rPr>
  </w:style>
  <w:style w:type="character" w:styleId="CommentReference">
    <w:name w:val="annotation reference"/>
    <w:basedOn w:val="DefaultParagraphFont"/>
    <w:semiHidden/>
    <w:unhideWhenUsed/>
    <w:rsid w:val="00171DAD"/>
    <w:rPr>
      <w:sz w:val="16"/>
      <w:szCs w:val="16"/>
    </w:rPr>
  </w:style>
  <w:style w:type="paragraph" w:styleId="CommentText">
    <w:name w:val="annotation text"/>
    <w:basedOn w:val="Normal"/>
    <w:link w:val="CommentTextChar"/>
    <w:unhideWhenUsed/>
    <w:rsid w:val="00171DAD"/>
    <w:pPr>
      <w:spacing w:line="240" w:lineRule="auto"/>
    </w:pPr>
    <w:rPr>
      <w:rFonts w:ascii="Times New Roman" w:eastAsiaTheme="minorHAnsi" w:hAnsi="Times New Roman" w:cs="B Nazanin"/>
      <w:color w:val="000000"/>
      <w:sz w:val="20"/>
      <w:szCs w:val="20"/>
    </w:rPr>
  </w:style>
  <w:style w:type="character" w:customStyle="1" w:styleId="CommentTextChar">
    <w:name w:val="Comment Text Char"/>
    <w:basedOn w:val="DefaultParagraphFont"/>
    <w:link w:val="CommentText"/>
    <w:rsid w:val="00171DAD"/>
    <w:rPr>
      <w:rFonts w:ascii="Times New Roman" w:hAnsi="Times New Roman" w:cs="B Nazanin"/>
      <w:color w:val="000000"/>
      <w:sz w:val="20"/>
      <w:szCs w:val="20"/>
    </w:rPr>
  </w:style>
  <w:style w:type="paragraph" w:styleId="CommentSubject">
    <w:name w:val="annotation subject"/>
    <w:basedOn w:val="CommentText"/>
    <w:next w:val="CommentText"/>
    <w:link w:val="CommentSubjectChar"/>
    <w:uiPriority w:val="99"/>
    <w:semiHidden/>
    <w:unhideWhenUsed/>
    <w:rsid w:val="00171DAD"/>
    <w:rPr>
      <w:b/>
      <w:bCs/>
    </w:rPr>
  </w:style>
  <w:style w:type="character" w:customStyle="1" w:styleId="CommentSubjectChar">
    <w:name w:val="Comment Subject Char"/>
    <w:basedOn w:val="CommentTextChar"/>
    <w:link w:val="CommentSubject"/>
    <w:uiPriority w:val="99"/>
    <w:semiHidden/>
    <w:rsid w:val="00171DAD"/>
    <w:rPr>
      <w:rFonts w:ascii="Times New Roman" w:hAnsi="Times New Roman" w:cs="B Nazanin"/>
      <w:b/>
      <w:bCs/>
      <w:color w:val="000000"/>
      <w:sz w:val="20"/>
      <w:szCs w:val="20"/>
    </w:rPr>
  </w:style>
  <w:style w:type="paragraph" w:styleId="NormalWeb">
    <w:name w:val="Normal (Web)"/>
    <w:basedOn w:val="Normal"/>
    <w:uiPriority w:val="99"/>
    <w:semiHidden/>
    <w:unhideWhenUsed/>
    <w:rsid w:val="00171DAD"/>
    <w:pPr>
      <w:bidi w:val="0"/>
      <w:spacing w:before="100" w:beforeAutospacing="1" w:after="100" w:afterAutospacing="1" w:line="240" w:lineRule="auto"/>
    </w:pPr>
    <w:rPr>
      <w:rFonts w:ascii="Times New Roman" w:eastAsia="Times New Roman" w:hAnsi="Times New Roman" w:cs="Times New Roman"/>
      <w:sz w:val="24"/>
      <w:szCs w:val="24"/>
    </w:rPr>
  </w:style>
  <w:style w:type="table" w:styleId="GridTable4-Accent1">
    <w:name w:val="Grid Table 4 Accent 1"/>
    <w:basedOn w:val="TableNormal"/>
    <w:uiPriority w:val="49"/>
    <w:rsid w:val="00171DAD"/>
    <w:pPr>
      <w:spacing w:after="0" w:line="240" w:lineRule="auto"/>
    </w:pPr>
    <w:rPr>
      <w:rFonts w:ascii="Times New Roman" w:hAnsi="Times New Roman" w:cs="B Nazanin"/>
      <w:color w:val="000000"/>
      <w:sz w:val="24"/>
      <w:szCs w:val="24"/>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a0">
    <w:name w:val="تیتر اصلی"/>
    <w:basedOn w:val="Heading2"/>
    <w:qFormat/>
    <w:rsid w:val="00171DAD"/>
    <w:pPr>
      <w:keepLines w:val="0"/>
      <w:suppressAutoHyphens/>
      <w:bidi w:val="0"/>
      <w:spacing w:before="360" w:after="120" w:line="288" w:lineRule="auto"/>
    </w:pPr>
    <w:rPr>
      <w:rFonts w:ascii="Times New Roman" w:eastAsia="Times New Roman" w:hAnsi="Times New Roman" w:cs="B Traffic"/>
      <w:b/>
      <w:bCs/>
      <w:color w:val="0000FF"/>
      <w:kern w:val="28"/>
      <w:sz w:val="28"/>
      <w:szCs w:val="32"/>
      <w:lang w:eastAsia="ar-SA" w:bidi="ar-SA"/>
    </w:rPr>
  </w:style>
  <w:style w:type="paragraph" w:customStyle="1" w:styleId="a1">
    <w:name w:val="متن اصلی"/>
    <w:basedOn w:val="BodyText"/>
    <w:link w:val="Char1"/>
    <w:qFormat/>
    <w:rsid w:val="00171DAD"/>
    <w:pPr>
      <w:suppressAutoHyphens/>
      <w:spacing w:before="60" w:after="0" w:line="288" w:lineRule="auto"/>
      <w:jc w:val="both"/>
    </w:pPr>
    <w:rPr>
      <w:rFonts w:eastAsia="Batang"/>
      <w:color w:val="auto"/>
      <w:sz w:val="22"/>
      <w:lang w:eastAsia="ar-SA" w:bidi="ar-SA"/>
    </w:rPr>
  </w:style>
  <w:style w:type="character" w:customStyle="1" w:styleId="Char1">
    <w:name w:val="متن اصلی Char1"/>
    <w:basedOn w:val="BodyTextChar"/>
    <w:link w:val="a1"/>
    <w:rsid w:val="00171DAD"/>
    <w:rPr>
      <w:rFonts w:ascii="Times New Roman" w:eastAsia="Batang" w:hAnsi="Times New Roman" w:cs="B Nazanin"/>
      <w:color w:val="000000"/>
      <w:sz w:val="24"/>
      <w:szCs w:val="24"/>
      <w:lang w:eastAsia="ar-SA" w:bidi="ar-SA"/>
    </w:rPr>
  </w:style>
  <w:style w:type="paragraph" w:customStyle="1" w:styleId="a2">
    <w:name w:val="تیتر فرعی"/>
    <w:basedOn w:val="Heading3"/>
    <w:qFormat/>
    <w:rsid w:val="00171DAD"/>
    <w:pPr>
      <w:keepNext/>
      <w:bidi/>
      <w:spacing w:before="240" w:beforeAutospacing="0" w:after="60" w:afterAutospacing="0" w:line="288" w:lineRule="auto"/>
    </w:pPr>
    <w:rPr>
      <w:rFonts w:cs="B Traffic"/>
      <w:color w:val="003300"/>
      <w:sz w:val="26"/>
      <w:szCs w:val="28"/>
    </w:rPr>
  </w:style>
  <w:style w:type="paragraph" w:customStyle="1" w:styleId="a3">
    <w:name w:val="سرفصل"/>
    <w:basedOn w:val="Heading1"/>
    <w:qFormat/>
    <w:rsid w:val="00171DAD"/>
    <w:pPr>
      <w:keepLines w:val="0"/>
      <w:tabs>
        <w:tab w:val="left" w:pos="5985"/>
        <w:tab w:val="left" w:pos="7297"/>
      </w:tabs>
      <w:bidi/>
      <w:spacing w:before="640" w:after="320" w:line="288" w:lineRule="auto"/>
      <w:jc w:val="center"/>
    </w:pPr>
    <w:rPr>
      <w:rFonts w:ascii="Times New Roman" w:eastAsia="Times New Roman" w:hAnsi="Times New Roman" w:cs="B Titr"/>
      <w:b/>
      <w:bCs/>
      <w:color w:val="632423"/>
      <w:kern w:val="32"/>
      <w:sz w:val="44"/>
      <w:szCs w:val="48"/>
    </w:rPr>
  </w:style>
  <w:style w:type="character" w:customStyle="1" w:styleId="longtext">
    <w:name w:val="long_text"/>
    <w:basedOn w:val="DefaultParagraphFont"/>
    <w:rsid w:val="00171DAD"/>
  </w:style>
  <w:style w:type="paragraph" w:customStyle="1" w:styleId="a4">
    <w:name w:val="بدنه"/>
    <w:basedOn w:val="BodyText"/>
    <w:autoRedefine/>
    <w:rsid w:val="00171DAD"/>
    <w:pPr>
      <w:spacing w:after="0" w:line="360" w:lineRule="auto"/>
      <w:jc w:val="both"/>
    </w:pPr>
    <w:rPr>
      <w:rFonts w:ascii="Calibri" w:eastAsia="B Badr" w:hAnsi="Calibri"/>
      <w:b/>
      <w:color w:val="auto"/>
      <w:lang w:bidi="ar-SA"/>
    </w:rPr>
  </w:style>
  <w:style w:type="paragraph" w:styleId="BodyText">
    <w:name w:val="Body Text"/>
    <w:basedOn w:val="Normal"/>
    <w:link w:val="BodyTextChar"/>
    <w:uiPriority w:val="99"/>
    <w:semiHidden/>
    <w:unhideWhenUsed/>
    <w:rsid w:val="00171DAD"/>
    <w:pPr>
      <w:spacing w:after="120"/>
    </w:pPr>
    <w:rPr>
      <w:rFonts w:ascii="Times New Roman" w:eastAsiaTheme="minorHAnsi" w:hAnsi="Times New Roman" w:cs="B Nazanin"/>
      <w:color w:val="000000"/>
      <w:sz w:val="24"/>
      <w:szCs w:val="24"/>
    </w:rPr>
  </w:style>
  <w:style w:type="character" w:customStyle="1" w:styleId="BodyTextChar">
    <w:name w:val="Body Text Char"/>
    <w:basedOn w:val="DefaultParagraphFont"/>
    <w:link w:val="BodyText"/>
    <w:uiPriority w:val="99"/>
    <w:semiHidden/>
    <w:rsid w:val="00171DAD"/>
    <w:rPr>
      <w:rFonts w:ascii="Times New Roman" w:hAnsi="Times New Roman" w:cs="B Nazanin"/>
      <w:color w:val="000000"/>
      <w:sz w:val="24"/>
      <w:szCs w:val="24"/>
    </w:rPr>
  </w:style>
  <w:style w:type="paragraph" w:customStyle="1" w:styleId="3">
    <w:name w:val="تیتر 3"/>
    <w:basedOn w:val="a1"/>
    <w:qFormat/>
    <w:rsid w:val="00171DAD"/>
    <w:pPr>
      <w:suppressAutoHyphens w:val="0"/>
      <w:spacing w:before="0" w:after="120" w:line="276" w:lineRule="auto"/>
    </w:pPr>
    <w:rPr>
      <w:rFonts w:eastAsiaTheme="minorHAnsi" w:cs="B Zar"/>
      <w:bCs/>
      <w:noProof/>
      <w:color w:val="002060"/>
      <w:sz w:val="20"/>
      <w:szCs w:val="22"/>
      <w:lang w:eastAsia="en-US"/>
    </w:rPr>
  </w:style>
  <w:style w:type="character" w:customStyle="1" w:styleId="tlid-translation">
    <w:name w:val="tlid-translation"/>
    <w:basedOn w:val="DefaultParagraphFont"/>
    <w:rsid w:val="00171DAD"/>
  </w:style>
  <w:style w:type="character" w:customStyle="1" w:styleId="alt-edited">
    <w:name w:val="alt-edited"/>
    <w:basedOn w:val="DefaultParagraphFont"/>
    <w:rsid w:val="00171DAD"/>
  </w:style>
  <w:style w:type="paragraph" w:customStyle="1" w:styleId="a">
    <w:name w:val="منابع و مراجع"/>
    <w:basedOn w:val="a1"/>
    <w:qFormat/>
    <w:rsid w:val="00171DAD"/>
    <w:pPr>
      <w:numPr>
        <w:numId w:val="2"/>
      </w:numPr>
      <w:spacing w:after="240"/>
    </w:pPr>
  </w:style>
  <w:style w:type="character" w:styleId="FollowedHyperlink">
    <w:name w:val="FollowedHyperlink"/>
    <w:basedOn w:val="DefaultParagraphFont"/>
    <w:uiPriority w:val="99"/>
    <w:semiHidden/>
    <w:unhideWhenUsed/>
    <w:rsid w:val="00171DAD"/>
    <w:rPr>
      <w:color w:val="954F72" w:themeColor="followedHyperlink"/>
      <w:u w:val="single"/>
    </w:rPr>
  </w:style>
  <w:style w:type="paragraph" w:styleId="TOCHeading">
    <w:name w:val="TOC Heading"/>
    <w:basedOn w:val="Heading1"/>
    <w:next w:val="Normal"/>
    <w:uiPriority w:val="39"/>
    <w:unhideWhenUsed/>
    <w:qFormat/>
    <w:rsid w:val="00171DAD"/>
    <w:pPr>
      <w:spacing w:line="259" w:lineRule="auto"/>
      <w:outlineLvl w:val="9"/>
    </w:pPr>
    <w:rPr>
      <w:lang w:bidi="ar-SA"/>
    </w:rPr>
  </w:style>
  <w:style w:type="character" w:customStyle="1" w:styleId="Heading4Char">
    <w:name w:val="Heading 4 Char"/>
    <w:basedOn w:val="DefaultParagraphFont"/>
    <w:link w:val="Heading4"/>
    <w:uiPriority w:val="9"/>
    <w:rsid w:val="007D39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BE1B30"/>
    <w:rPr>
      <w:rFonts w:asciiTheme="majorHAnsi" w:eastAsiaTheme="majorEastAsia" w:hAnsiTheme="majorHAnsi" w:cstheme="majorBidi"/>
      <w:color w:val="2E74B5" w:themeColor="accent1" w:themeShade="BF"/>
    </w:rPr>
  </w:style>
  <w:style w:type="paragraph" w:styleId="FootnoteText">
    <w:name w:val="footnote text"/>
    <w:basedOn w:val="Normal"/>
    <w:link w:val="FootnoteTextChar"/>
    <w:uiPriority w:val="99"/>
    <w:unhideWhenUsed/>
    <w:rsid w:val="003E07C7"/>
    <w:rPr>
      <w:sz w:val="20"/>
      <w:szCs w:val="20"/>
    </w:rPr>
  </w:style>
  <w:style w:type="character" w:customStyle="1" w:styleId="FootnoteTextChar">
    <w:name w:val="Footnote Text Char"/>
    <w:basedOn w:val="DefaultParagraphFont"/>
    <w:link w:val="FootnoteText"/>
    <w:uiPriority w:val="99"/>
    <w:rsid w:val="003E07C7"/>
    <w:rPr>
      <w:rFonts w:ascii="Calibri" w:eastAsia="Calibri" w:hAnsi="Calibri" w:cs="Arial"/>
      <w:sz w:val="20"/>
      <w:szCs w:val="20"/>
    </w:rPr>
  </w:style>
  <w:style w:type="character" w:customStyle="1" w:styleId="rynqvb">
    <w:name w:val="rynqvb"/>
    <w:basedOn w:val="DefaultParagraphFont"/>
    <w:rsid w:val="006B2F3C"/>
  </w:style>
  <w:style w:type="character" w:customStyle="1" w:styleId="Heading6Char">
    <w:name w:val="Heading 6 Char"/>
    <w:basedOn w:val="DefaultParagraphFont"/>
    <w:link w:val="Heading6"/>
    <w:uiPriority w:val="9"/>
    <w:semiHidden/>
    <w:rsid w:val="00247752"/>
    <w:rPr>
      <w:rFonts w:asciiTheme="majorHAnsi" w:eastAsiaTheme="majorEastAsia" w:hAnsiTheme="majorHAnsi" w:cstheme="majorBidi"/>
      <w:color w:val="1F4D78" w:themeColor="accent1" w:themeShade="7F"/>
    </w:rPr>
  </w:style>
  <w:style w:type="paragraph" w:customStyle="1" w:styleId="1">
    <w:name w:val="عنوان لیستی سطح 1"/>
    <w:basedOn w:val="Heading1"/>
    <w:next w:val="Normal"/>
    <w:link w:val="1Char"/>
    <w:autoRedefine/>
    <w:qFormat/>
    <w:rsid w:val="004E7755"/>
    <w:pPr>
      <w:bidi/>
      <w:spacing w:after="120" w:line="259" w:lineRule="auto"/>
    </w:pPr>
    <w:rPr>
      <w:rFonts w:ascii="Calibri Light" w:eastAsia="B Titr" w:hAnsi="Calibri Light" w:cs="B Zar"/>
      <w:b/>
      <w:bCs/>
      <w:color w:val="auto"/>
      <w14:cntxtAlts/>
    </w:rPr>
  </w:style>
  <w:style w:type="character" w:customStyle="1" w:styleId="1Char">
    <w:name w:val="عنوان لیستی سطح 1 Char"/>
    <w:basedOn w:val="DefaultParagraphFont"/>
    <w:link w:val="1"/>
    <w:rsid w:val="004E7755"/>
    <w:rPr>
      <w:rFonts w:ascii="Calibri Light" w:eastAsia="B Titr" w:hAnsi="Calibri Light" w:cs="B Zar"/>
      <w:b/>
      <w:bCs/>
      <w:sz w:val="32"/>
      <w:szCs w:val="32"/>
      <w14:cntxtAlts/>
    </w:rPr>
  </w:style>
  <w:style w:type="paragraph" w:customStyle="1" w:styleId="2">
    <w:name w:val="متن غیر لیستی سطح 2"/>
    <w:basedOn w:val="Normal"/>
    <w:link w:val="2Char"/>
    <w:qFormat/>
    <w:rsid w:val="00247752"/>
    <w:pPr>
      <w:spacing w:after="160" w:line="259" w:lineRule="auto"/>
      <w:jc w:val="both"/>
    </w:pPr>
    <w:rPr>
      <w:rFonts w:ascii="Calibri Light" w:eastAsia="B Titr" w:hAnsi="Calibri Light" w:cs="B Nazanin"/>
      <w:color w:val="0D0D0D" w:themeColor="text1" w:themeTint="F2"/>
      <w:sz w:val="24"/>
      <w:szCs w:val="24"/>
      <w14:cntxtAlts/>
    </w:rPr>
  </w:style>
  <w:style w:type="character" w:customStyle="1" w:styleId="2Char">
    <w:name w:val="متن غیر لیستی سطح 2 Char"/>
    <w:basedOn w:val="DefaultParagraphFont"/>
    <w:link w:val="2"/>
    <w:rsid w:val="00247752"/>
    <w:rPr>
      <w:rFonts w:ascii="Calibri Light" w:eastAsia="B Titr" w:hAnsi="Calibri Light" w:cs="B Nazanin"/>
      <w:color w:val="0D0D0D" w:themeColor="text1" w:themeTint="F2"/>
      <w:sz w:val="24"/>
      <w:szCs w:val="24"/>
      <w14:cntxtAlts/>
    </w:rPr>
  </w:style>
  <w:style w:type="character" w:styleId="FootnoteReference">
    <w:name w:val="footnote reference"/>
    <w:basedOn w:val="DefaultParagraphFont"/>
    <w:uiPriority w:val="99"/>
    <w:semiHidden/>
    <w:unhideWhenUsed/>
    <w:rsid w:val="00247752"/>
    <w:rPr>
      <w:vertAlign w:val="superscript"/>
    </w:rPr>
  </w:style>
  <w:style w:type="paragraph" w:styleId="HTMLPreformatted">
    <w:name w:val="HTML Preformatted"/>
    <w:basedOn w:val="Normal"/>
    <w:link w:val="HTMLPreformattedChar"/>
    <w:uiPriority w:val="99"/>
    <w:unhideWhenUsed/>
    <w:rsid w:val="00247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after="0" w:line="240" w:lineRule="auto"/>
    </w:pPr>
    <w:rPr>
      <w:rFonts w:ascii="Courier New" w:eastAsia="Times New Roman" w:hAnsi="Courier New" w:cs="Courier New"/>
      <w:sz w:val="20"/>
      <w:szCs w:val="20"/>
      <w:lang w:bidi="ar-SA"/>
    </w:rPr>
  </w:style>
  <w:style w:type="character" w:customStyle="1" w:styleId="HTMLPreformattedChar">
    <w:name w:val="HTML Preformatted Char"/>
    <w:basedOn w:val="DefaultParagraphFont"/>
    <w:link w:val="HTMLPreformatted"/>
    <w:uiPriority w:val="99"/>
    <w:rsid w:val="00247752"/>
    <w:rPr>
      <w:rFonts w:ascii="Courier New" w:eastAsia="Times New Roman" w:hAnsi="Courier New" w:cs="Courier New"/>
      <w:sz w:val="20"/>
      <w:szCs w:val="20"/>
      <w:lang w:bidi="ar-SA"/>
    </w:rPr>
  </w:style>
  <w:style w:type="paragraph" w:customStyle="1" w:styleId="20">
    <w:name w:val="عنوان لیستی سطح 2"/>
    <w:basedOn w:val="Heading2"/>
    <w:next w:val="1"/>
    <w:link w:val="2Char0"/>
    <w:autoRedefine/>
    <w:qFormat/>
    <w:rsid w:val="00247752"/>
    <w:pPr>
      <w:tabs>
        <w:tab w:val="right" w:pos="990"/>
      </w:tabs>
      <w:spacing w:before="120" w:after="120"/>
      <w:jc w:val="both"/>
    </w:pPr>
    <w:rPr>
      <w:rFonts w:ascii="Calibri Light" w:eastAsia="B Titr" w:hAnsi="Calibri Light" w:cs="B Zar"/>
      <w:color w:val="0D0D0D" w:themeColor="text1" w:themeTint="F2"/>
      <w:sz w:val="28"/>
      <w:szCs w:val="28"/>
      <w14:cntxtAlts/>
    </w:rPr>
  </w:style>
  <w:style w:type="character" w:customStyle="1" w:styleId="2Char0">
    <w:name w:val="عنوان لیستی سطح 2 Char"/>
    <w:basedOn w:val="DefaultParagraphFont"/>
    <w:link w:val="20"/>
    <w:rsid w:val="00247752"/>
    <w:rPr>
      <w:rFonts w:ascii="Calibri Light" w:eastAsia="B Titr" w:hAnsi="Calibri Light" w:cs="B Zar"/>
      <w:color w:val="0D0D0D" w:themeColor="text1" w:themeTint="F2"/>
      <w:sz w:val="28"/>
      <w:szCs w:val="28"/>
      <w14:cntxtAlts/>
    </w:rPr>
  </w:style>
  <w:style w:type="paragraph" w:customStyle="1" w:styleId="4">
    <w:name w:val="متن غیر لیستی سطح 4"/>
    <w:basedOn w:val="Normal"/>
    <w:link w:val="4Char"/>
    <w:qFormat/>
    <w:rsid w:val="00247752"/>
    <w:pPr>
      <w:spacing w:after="160" w:line="259" w:lineRule="auto"/>
      <w:ind w:left="720"/>
      <w:jc w:val="both"/>
    </w:pPr>
    <w:rPr>
      <w:rFonts w:ascii="Calibri Light" w:eastAsia="B Titr" w:hAnsi="Calibri Light" w:cs="B Nazanin"/>
      <w:color w:val="0D0D0D" w:themeColor="text1" w:themeTint="F2"/>
      <w:sz w:val="24"/>
      <w:szCs w:val="24"/>
      <w14:cntxtAlts/>
    </w:rPr>
  </w:style>
  <w:style w:type="character" w:customStyle="1" w:styleId="4Char">
    <w:name w:val="متن غیر لیستی سطح 4 Char"/>
    <w:basedOn w:val="DefaultParagraphFont"/>
    <w:link w:val="4"/>
    <w:rsid w:val="00247752"/>
    <w:rPr>
      <w:rFonts w:ascii="Calibri Light" w:eastAsia="B Titr" w:hAnsi="Calibri Light" w:cs="B Nazanin"/>
      <w:color w:val="0D0D0D" w:themeColor="text1" w:themeTint="F2"/>
      <w:sz w:val="24"/>
      <w:szCs w:val="24"/>
      <w14:cntxtAlts/>
    </w:rPr>
  </w:style>
  <w:style w:type="paragraph" w:customStyle="1" w:styleId="40">
    <w:name w:val="متن لیستی سطح 4"/>
    <w:basedOn w:val="Heading4"/>
    <w:next w:val="Normal"/>
    <w:link w:val="4Char0"/>
    <w:autoRedefine/>
    <w:qFormat/>
    <w:rsid w:val="00247752"/>
    <w:pPr>
      <w:spacing w:before="120" w:after="120"/>
      <w:jc w:val="both"/>
    </w:pPr>
    <w:rPr>
      <w:rFonts w:ascii="Calibri Light" w:hAnsi="Calibri Light" w:cs="B Zar"/>
      <w:b/>
      <w:bCs/>
      <w:iCs w:val="0"/>
      <w:color w:val="0D0D0D" w:themeColor="text1" w:themeTint="F2"/>
      <w:sz w:val="32"/>
      <w:szCs w:val="32"/>
      <w:bdr w:val="none" w:sz="0" w:space="0" w:color="auto" w:frame="1"/>
    </w:rPr>
  </w:style>
  <w:style w:type="character" w:customStyle="1" w:styleId="4Char0">
    <w:name w:val="متن لیستی سطح 4 Char"/>
    <w:basedOn w:val="DefaultParagraphFont"/>
    <w:link w:val="40"/>
    <w:rsid w:val="00247752"/>
    <w:rPr>
      <w:rFonts w:ascii="Calibri Light" w:eastAsiaTheme="majorEastAsia" w:hAnsi="Calibri Light" w:cs="B Zar"/>
      <w:b/>
      <w:bCs/>
      <w:i/>
      <w:color w:val="0D0D0D" w:themeColor="text1" w:themeTint="F2"/>
      <w:sz w:val="32"/>
      <w:szCs w:val="32"/>
      <w:bdr w:val="none" w:sz="0" w:space="0" w:color="auto" w:frame="1"/>
    </w:rPr>
  </w:style>
  <w:style w:type="paragraph" w:customStyle="1" w:styleId="5">
    <w:name w:val="متن لیستی سطح 5"/>
    <w:basedOn w:val="Heading5"/>
    <w:next w:val="40"/>
    <w:autoRedefine/>
    <w:qFormat/>
    <w:rsid w:val="00247752"/>
    <w:pPr>
      <w:numPr>
        <w:ilvl w:val="4"/>
        <w:numId w:val="10"/>
      </w:numPr>
      <w:spacing w:line="259" w:lineRule="auto"/>
      <w:ind w:left="3600" w:hanging="360"/>
    </w:pPr>
    <w:rPr>
      <w:rFonts w:ascii="Calibri Light" w:hAnsi="Calibri Light" w:cs="B Nazanin"/>
      <w:color w:val="0D0D0D" w:themeColor="text1" w:themeTint="F2"/>
      <w:sz w:val="24"/>
      <w:szCs w:val="24"/>
      <w:bdr w:val="none" w:sz="0" w:space="0" w:color="auto" w:frame="1"/>
    </w:rPr>
  </w:style>
  <w:style w:type="paragraph" w:customStyle="1" w:styleId="6">
    <w:name w:val="متن لیستی سطح 6"/>
    <w:basedOn w:val="Heading6"/>
    <w:next w:val="5"/>
    <w:autoRedefine/>
    <w:qFormat/>
    <w:rsid w:val="00247752"/>
    <w:pPr>
      <w:numPr>
        <w:ilvl w:val="5"/>
        <w:numId w:val="10"/>
      </w:numPr>
      <w:bidi/>
      <w:ind w:left="4320" w:hanging="360"/>
    </w:pPr>
    <w:rPr>
      <w:rFonts w:cs="B Nazanin"/>
      <w:color w:val="000000" w:themeColor="text1"/>
    </w:rPr>
  </w:style>
  <w:style w:type="character" w:customStyle="1" w:styleId="hwtze">
    <w:name w:val="hwtze"/>
    <w:basedOn w:val="DefaultParagraphFont"/>
    <w:rsid w:val="00247752"/>
  </w:style>
  <w:style w:type="paragraph" w:styleId="Revision">
    <w:name w:val="Revision"/>
    <w:hidden/>
    <w:uiPriority w:val="99"/>
    <w:semiHidden/>
    <w:rsid w:val="005310EF"/>
    <w:pPr>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44951">
      <w:bodyDiv w:val="1"/>
      <w:marLeft w:val="0"/>
      <w:marRight w:val="0"/>
      <w:marTop w:val="0"/>
      <w:marBottom w:val="0"/>
      <w:divBdr>
        <w:top w:val="none" w:sz="0" w:space="0" w:color="auto"/>
        <w:left w:val="none" w:sz="0" w:space="0" w:color="auto"/>
        <w:bottom w:val="none" w:sz="0" w:space="0" w:color="auto"/>
        <w:right w:val="none" w:sz="0" w:space="0" w:color="auto"/>
      </w:divBdr>
    </w:div>
    <w:div w:id="224151426">
      <w:bodyDiv w:val="1"/>
      <w:marLeft w:val="0"/>
      <w:marRight w:val="0"/>
      <w:marTop w:val="0"/>
      <w:marBottom w:val="0"/>
      <w:divBdr>
        <w:top w:val="none" w:sz="0" w:space="0" w:color="auto"/>
        <w:left w:val="none" w:sz="0" w:space="0" w:color="auto"/>
        <w:bottom w:val="none" w:sz="0" w:space="0" w:color="auto"/>
        <w:right w:val="none" w:sz="0" w:space="0" w:color="auto"/>
      </w:divBdr>
    </w:div>
    <w:div w:id="1179393736">
      <w:bodyDiv w:val="1"/>
      <w:marLeft w:val="0"/>
      <w:marRight w:val="0"/>
      <w:marTop w:val="0"/>
      <w:marBottom w:val="0"/>
      <w:divBdr>
        <w:top w:val="none" w:sz="0" w:space="0" w:color="auto"/>
        <w:left w:val="none" w:sz="0" w:space="0" w:color="auto"/>
        <w:bottom w:val="none" w:sz="0" w:space="0" w:color="auto"/>
        <w:right w:val="none" w:sz="0" w:space="0" w:color="auto"/>
      </w:divBdr>
    </w:div>
    <w:div w:id="1387219122">
      <w:bodyDiv w:val="1"/>
      <w:marLeft w:val="0"/>
      <w:marRight w:val="0"/>
      <w:marTop w:val="0"/>
      <w:marBottom w:val="0"/>
      <w:divBdr>
        <w:top w:val="none" w:sz="0" w:space="0" w:color="auto"/>
        <w:left w:val="none" w:sz="0" w:space="0" w:color="auto"/>
        <w:bottom w:val="none" w:sz="0" w:space="0" w:color="auto"/>
        <w:right w:val="none" w:sz="0" w:space="0" w:color="auto"/>
      </w:divBdr>
      <w:divsChild>
        <w:div w:id="1834948895">
          <w:marLeft w:val="0"/>
          <w:marRight w:val="547"/>
          <w:marTop w:val="0"/>
          <w:marBottom w:val="0"/>
          <w:divBdr>
            <w:top w:val="none" w:sz="0" w:space="0" w:color="auto"/>
            <w:left w:val="none" w:sz="0" w:space="0" w:color="auto"/>
            <w:bottom w:val="none" w:sz="0" w:space="0" w:color="auto"/>
            <w:right w:val="none" w:sz="0" w:space="0" w:color="auto"/>
          </w:divBdr>
        </w:div>
      </w:divsChild>
    </w:div>
    <w:div w:id="1540163279">
      <w:bodyDiv w:val="1"/>
      <w:marLeft w:val="0"/>
      <w:marRight w:val="0"/>
      <w:marTop w:val="0"/>
      <w:marBottom w:val="0"/>
      <w:divBdr>
        <w:top w:val="none" w:sz="0" w:space="0" w:color="auto"/>
        <w:left w:val="none" w:sz="0" w:space="0" w:color="auto"/>
        <w:bottom w:val="none" w:sz="0" w:space="0" w:color="auto"/>
        <w:right w:val="none" w:sz="0" w:space="0" w:color="auto"/>
      </w:divBdr>
      <w:divsChild>
        <w:div w:id="621427089">
          <w:marLeft w:val="0"/>
          <w:marRight w:val="0"/>
          <w:marTop w:val="0"/>
          <w:marBottom w:val="0"/>
          <w:divBdr>
            <w:top w:val="none" w:sz="0" w:space="0" w:color="auto"/>
            <w:left w:val="none" w:sz="0" w:space="0" w:color="auto"/>
            <w:bottom w:val="none" w:sz="0" w:space="0" w:color="auto"/>
            <w:right w:val="none" w:sz="0" w:space="0" w:color="auto"/>
          </w:divBdr>
        </w:div>
        <w:div w:id="91750877">
          <w:marLeft w:val="0"/>
          <w:marRight w:val="0"/>
          <w:marTop w:val="0"/>
          <w:marBottom w:val="0"/>
          <w:divBdr>
            <w:top w:val="none" w:sz="0" w:space="0" w:color="auto"/>
            <w:left w:val="none" w:sz="0" w:space="0" w:color="auto"/>
            <w:bottom w:val="none" w:sz="0" w:space="0" w:color="auto"/>
            <w:right w:val="none" w:sz="0" w:space="0" w:color="auto"/>
          </w:divBdr>
        </w:div>
        <w:div w:id="1957788144">
          <w:marLeft w:val="0"/>
          <w:marRight w:val="0"/>
          <w:marTop w:val="0"/>
          <w:marBottom w:val="0"/>
          <w:divBdr>
            <w:top w:val="none" w:sz="0" w:space="0" w:color="auto"/>
            <w:left w:val="none" w:sz="0" w:space="0" w:color="auto"/>
            <w:bottom w:val="none" w:sz="0" w:space="0" w:color="auto"/>
            <w:right w:val="none" w:sz="0" w:space="0" w:color="auto"/>
          </w:divBdr>
        </w:div>
        <w:div w:id="439759634">
          <w:marLeft w:val="0"/>
          <w:marRight w:val="0"/>
          <w:marTop w:val="0"/>
          <w:marBottom w:val="0"/>
          <w:divBdr>
            <w:top w:val="none" w:sz="0" w:space="0" w:color="auto"/>
            <w:left w:val="none" w:sz="0" w:space="0" w:color="auto"/>
            <w:bottom w:val="none" w:sz="0" w:space="0" w:color="auto"/>
            <w:right w:val="none" w:sz="0" w:space="0" w:color="auto"/>
          </w:divBdr>
        </w:div>
        <w:div w:id="1616017472">
          <w:marLeft w:val="0"/>
          <w:marRight w:val="0"/>
          <w:marTop w:val="0"/>
          <w:marBottom w:val="0"/>
          <w:divBdr>
            <w:top w:val="none" w:sz="0" w:space="0" w:color="auto"/>
            <w:left w:val="none" w:sz="0" w:space="0" w:color="auto"/>
            <w:bottom w:val="none" w:sz="0" w:space="0" w:color="auto"/>
            <w:right w:val="none" w:sz="0" w:space="0" w:color="auto"/>
          </w:divBdr>
        </w:div>
        <w:div w:id="1736198683">
          <w:marLeft w:val="0"/>
          <w:marRight w:val="0"/>
          <w:marTop w:val="0"/>
          <w:marBottom w:val="0"/>
          <w:divBdr>
            <w:top w:val="none" w:sz="0" w:space="0" w:color="auto"/>
            <w:left w:val="none" w:sz="0" w:space="0" w:color="auto"/>
            <w:bottom w:val="none" w:sz="0" w:space="0" w:color="auto"/>
            <w:right w:val="none" w:sz="0" w:space="0" w:color="auto"/>
          </w:divBdr>
        </w:div>
        <w:div w:id="124126270">
          <w:marLeft w:val="0"/>
          <w:marRight w:val="0"/>
          <w:marTop w:val="0"/>
          <w:marBottom w:val="0"/>
          <w:divBdr>
            <w:top w:val="none" w:sz="0" w:space="0" w:color="auto"/>
            <w:left w:val="none" w:sz="0" w:space="0" w:color="auto"/>
            <w:bottom w:val="none" w:sz="0" w:space="0" w:color="auto"/>
            <w:right w:val="none" w:sz="0" w:space="0" w:color="auto"/>
          </w:divBdr>
        </w:div>
        <w:div w:id="1058238871">
          <w:marLeft w:val="0"/>
          <w:marRight w:val="0"/>
          <w:marTop w:val="0"/>
          <w:marBottom w:val="0"/>
          <w:divBdr>
            <w:top w:val="none" w:sz="0" w:space="0" w:color="auto"/>
            <w:left w:val="none" w:sz="0" w:space="0" w:color="auto"/>
            <w:bottom w:val="none" w:sz="0" w:space="0" w:color="auto"/>
            <w:right w:val="none" w:sz="0" w:space="0" w:color="auto"/>
          </w:divBdr>
        </w:div>
        <w:div w:id="1507360756">
          <w:marLeft w:val="0"/>
          <w:marRight w:val="0"/>
          <w:marTop w:val="0"/>
          <w:marBottom w:val="0"/>
          <w:divBdr>
            <w:top w:val="none" w:sz="0" w:space="0" w:color="auto"/>
            <w:left w:val="none" w:sz="0" w:space="0" w:color="auto"/>
            <w:bottom w:val="none" w:sz="0" w:space="0" w:color="auto"/>
            <w:right w:val="none" w:sz="0" w:space="0" w:color="auto"/>
          </w:divBdr>
        </w:div>
        <w:div w:id="1383677816">
          <w:marLeft w:val="0"/>
          <w:marRight w:val="0"/>
          <w:marTop w:val="0"/>
          <w:marBottom w:val="0"/>
          <w:divBdr>
            <w:top w:val="none" w:sz="0" w:space="0" w:color="auto"/>
            <w:left w:val="none" w:sz="0" w:space="0" w:color="auto"/>
            <w:bottom w:val="none" w:sz="0" w:space="0" w:color="auto"/>
            <w:right w:val="none" w:sz="0" w:space="0" w:color="auto"/>
          </w:divBdr>
        </w:div>
        <w:div w:id="173151068">
          <w:marLeft w:val="0"/>
          <w:marRight w:val="0"/>
          <w:marTop w:val="0"/>
          <w:marBottom w:val="0"/>
          <w:divBdr>
            <w:top w:val="none" w:sz="0" w:space="0" w:color="auto"/>
            <w:left w:val="none" w:sz="0" w:space="0" w:color="auto"/>
            <w:bottom w:val="none" w:sz="0" w:space="0" w:color="auto"/>
            <w:right w:val="none" w:sz="0" w:space="0" w:color="auto"/>
          </w:divBdr>
        </w:div>
        <w:div w:id="880477203">
          <w:marLeft w:val="0"/>
          <w:marRight w:val="0"/>
          <w:marTop w:val="0"/>
          <w:marBottom w:val="0"/>
          <w:divBdr>
            <w:top w:val="none" w:sz="0" w:space="0" w:color="auto"/>
            <w:left w:val="none" w:sz="0" w:space="0" w:color="auto"/>
            <w:bottom w:val="none" w:sz="0" w:space="0" w:color="auto"/>
            <w:right w:val="none" w:sz="0" w:space="0" w:color="auto"/>
          </w:divBdr>
        </w:div>
        <w:div w:id="1223492168">
          <w:marLeft w:val="0"/>
          <w:marRight w:val="0"/>
          <w:marTop w:val="0"/>
          <w:marBottom w:val="0"/>
          <w:divBdr>
            <w:top w:val="none" w:sz="0" w:space="0" w:color="auto"/>
            <w:left w:val="none" w:sz="0" w:space="0" w:color="auto"/>
            <w:bottom w:val="none" w:sz="0" w:space="0" w:color="auto"/>
            <w:right w:val="none" w:sz="0" w:space="0" w:color="auto"/>
          </w:divBdr>
        </w:div>
        <w:div w:id="303657217">
          <w:marLeft w:val="0"/>
          <w:marRight w:val="0"/>
          <w:marTop w:val="0"/>
          <w:marBottom w:val="0"/>
          <w:divBdr>
            <w:top w:val="none" w:sz="0" w:space="0" w:color="auto"/>
            <w:left w:val="none" w:sz="0" w:space="0" w:color="auto"/>
            <w:bottom w:val="none" w:sz="0" w:space="0" w:color="auto"/>
            <w:right w:val="none" w:sz="0" w:space="0" w:color="auto"/>
          </w:divBdr>
        </w:div>
      </w:divsChild>
    </w:div>
    <w:div w:id="1785346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hdphoto" Target="media/hdphoto1.wdp"/><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B4A1DF-2A2E-42B4-AD96-91D981E05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2172</Words>
  <Characters>12382</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H81M-C</dc:creator>
  <cp:keywords/>
  <dc:description/>
  <cp:lastModifiedBy>Parisa Khakshour Saadat</cp:lastModifiedBy>
  <cp:revision>2</cp:revision>
  <cp:lastPrinted>2024-06-18T10:46:00Z</cp:lastPrinted>
  <dcterms:created xsi:type="dcterms:W3CDTF">2024-07-31T11:03:00Z</dcterms:created>
  <dcterms:modified xsi:type="dcterms:W3CDTF">2024-07-31T11:03:00Z</dcterms:modified>
</cp:coreProperties>
</file>